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E1589" w14:textId="77777777" w:rsidR="00B2421B" w:rsidRPr="009130C6" w:rsidRDefault="00B2421B" w:rsidP="00E942BF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49E860" w14:textId="77777777" w:rsidR="005F032E" w:rsidRPr="009130C6" w:rsidRDefault="005F032E" w:rsidP="005F032E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647EE0" w14:textId="77777777" w:rsidR="005F032E" w:rsidRPr="009130C6" w:rsidRDefault="005F032E" w:rsidP="005F032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63FC3E" w14:textId="77777777" w:rsidR="005F032E" w:rsidRPr="009130C6" w:rsidRDefault="005F032E" w:rsidP="005F032E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EELNÕU</w:t>
      </w:r>
    </w:p>
    <w:p w14:paraId="7CD09815" w14:textId="275C4C76" w:rsidR="005F032E" w:rsidRPr="009130C6" w:rsidRDefault="00BF6208" w:rsidP="005F032E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12.08.</w:t>
      </w:r>
      <w:r w:rsidR="005F032E"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</w:p>
    <w:p w14:paraId="69675B5B" w14:textId="77777777" w:rsidR="005F032E" w:rsidRDefault="005F032E" w:rsidP="005F032E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5172A1" w14:textId="77777777" w:rsidR="00BF6208" w:rsidRPr="009130C6" w:rsidRDefault="00BF6208" w:rsidP="005F032E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28AA78" w14:textId="77777777" w:rsidR="005F032E" w:rsidRPr="009130C6" w:rsidRDefault="005F032E" w:rsidP="005F032E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Õppetoetuste ja õppelaenu seaduse muutmise seadus</w:t>
      </w:r>
    </w:p>
    <w:p w14:paraId="34198BB7" w14:textId="77777777" w:rsidR="005F032E" w:rsidRPr="009130C6" w:rsidRDefault="005F032E" w:rsidP="005F032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C268E3" w14:textId="77777777" w:rsidR="00A14907" w:rsidRPr="009130C6" w:rsidRDefault="00A14907" w:rsidP="00A14907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§ 1. Õppetoetuste ja õppelaenu seaduse muutmine</w:t>
      </w:r>
    </w:p>
    <w:p w14:paraId="313E7201" w14:textId="77777777" w:rsidR="00A14907" w:rsidRPr="009130C6" w:rsidRDefault="00A14907" w:rsidP="00A1490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A86A47" w14:textId="77777777" w:rsidR="00A14907" w:rsidRPr="009130C6" w:rsidRDefault="00A14907" w:rsidP="00A1490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Õppetoetuste ja õppelaenu seaduses tehakse järgmised muudatused:</w:t>
      </w:r>
    </w:p>
    <w:p w14:paraId="2F01FE6F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8ABD97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5 täiendatakse lõikega 8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järgmises sõnastuses: </w:t>
      </w:r>
    </w:p>
    <w:p w14:paraId="37983ED2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AEC698" w14:textId="635CAA98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„(8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) Vajaduspõhis</w:t>
      </w:r>
      <w:r w:rsidRPr="009130C6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>t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e õppetoetus</w:t>
      </w:r>
      <w:r w:rsidRPr="009130C6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>t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taotlemise, määramise </w:t>
      </w:r>
      <w:del w:id="0" w:author="Inge Mehide - JUSTDIGI" w:date="2025-08-26T16:13:00Z" w16du:dateUtc="2025-08-26T13:13:00Z">
        <w:r w:rsidRPr="009130C6" w:rsidDel="00981874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ja </w:delText>
        </w:r>
      </w:del>
      <w:ins w:id="1" w:author="Inge Mehide - JUSTDIGI" w:date="2025-08-26T16:13:00Z" w16du:dateUtc="2025-08-26T13:13:00Z">
        <w:r w:rsidR="00981874">
          <w:rPr>
            <w:rFonts w:ascii="Times New Roman" w:hAnsi="Times New Roman" w:cs="Times New Roman"/>
            <w:color w:val="000000" w:themeColor="text1"/>
            <w:sz w:val="24"/>
            <w:szCs w:val="24"/>
          </w:rPr>
          <w:t>ning</w:t>
        </w:r>
        <w:r w:rsidR="00981874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maksmise tingimused ja korra kehtestab valdkonna eest vastutav minister määrusega.“;</w:t>
      </w:r>
    </w:p>
    <w:p w14:paraId="5A0599EC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EED15F" w14:textId="66BC196D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2)</w:t>
      </w:r>
      <w:r w:rsidRPr="009130C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et-EE"/>
        </w:rPr>
        <w:t xml:space="preserve"> 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paragrahvi 15 lõike 1 punkti 1 täiendatakse pärast sõn</w:t>
      </w:r>
      <w:del w:id="2" w:author="Inge Mehide - JUSTDIGI" w:date="2025-08-26T13:43:00Z" w16du:dateUtc="2025-08-26T10:43:00Z">
        <w:r w:rsidRPr="009130C6" w:rsidDel="00690A50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a</w:delText>
        </w:r>
      </w:del>
      <w:ins w:id="3" w:author="Inge Mehide - JUSTDIGI" w:date="2025-08-26T13:43:00Z" w16du:dateUtc="2025-08-26T10:43:00Z">
        <w:r w:rsidR="00690A50">
          <w:rPr>
            <w:rFonts w:ascii="Times New Roman" w:hAnsi="Times New Roman" w:cs="Times New Roman"/>
            <w:color w:val="000000" w:themeColor="text1"/>
            <w:sz w:val="24"/>
            <w:szCs w:val="24"/>
          </w:rPr>
          <w:t>u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„täis- või osakoormusega“ sõnadega „või doktoriõppes“;  </w:t>
      </w:r>
    </w:p>
    <w:p w14:paraId="1BE2ECCD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BA32C4B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15 lõige 5 muudetakse ja sõnastatakse järgmiselt:  </w:t>
      </w:r>
    </w:p>
    <w:p w14:paraId="6DE71F72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AE4F53" w14:textId="5EC10CB2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„(5) </w:t>
      </w:r>
      <w:bookmarkStart w:id="4" w:name="_Hlk203471341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Õppelaenu on õigus saada ühel õppeaastal iga-aastase riigieelarve seadusega sätestatud maksimaalmäära ulatuses ühest krediidiasutusest</w:t>
      </w:r>
      <w:bookmarkEnd w:id="4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Käesoleva paragrahvi lõikes 1 nimetatud isikutele, kelle õpingute kestus õppekava järgi on vähem kui üheksa kalendrikuud, antakse </w:t>
      </w:r>
      <w:ins w:id="5" w:author="Inge Mehide - JUSTDIGI" w:date="2025-08-26T16:15:00Z" w16du:dateUtc="2025-08-26T13:15:00Z">
        <w:r w:rsidR="002D3EAB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ühel õppeaastal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õppelaenu </w:t>
      </w:r>
      <w:del w:id="6" w:author="Inge Mehide - JUSTDIGI" w:date="2025-08-26T16:15:00Z" w16du:dateUtc="2025-08-26T13:15:00Z">
        <w:r w:rsidRPr="009130C6" w:rsidDel="002D3EAB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õppeaastas 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poole maksimaalmäära ulatuses.“;</w:t>
      </w:r>
    </w:p>
    <w:p w14:paraId="7826072E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EE5C5B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16 lõike 3 punkt 5 tunnistatakse kehtetuks; </w:t>
      </w:r>
    </w:p>
    <w:p w14:paraId="0459F796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7BF7E2" w14:textId="6CEF7EF8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5) 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paragrahv</w:t>
      </w:r>
      <w:commentRangeStart w:id="7"/>
      <w:ins w:id="8" w:author="Inge Mehide - JUSTDIGI" w:date="2025-08-26T13:58:00Z" w16du:dateUtc="2025-08-26T10:58:00Z">
        <w:r w:rsidR="00750110">
          <w:rPr>
            <w:rFonts w:ascii="Times New Roman" w:hAnsi="Times New Roman" w:cs="Times New Roman"/>
            <w:color w:val="000000" w:themeColor="text1"/>
            <w:sz w:val="24"/>
            <w:szCs w:val="24"/>
          </w:rPr>
          <w:t>i</w:t>
        </w:r>
      </w:ins>
      <w:commentRangeEnd w:id="7"/>
      <w:ins w:id="9" w:author="Inge Mehide - JUSTDIGI" w:date="2025-08-26T13:59:00Z" w16du:dateUtc="2025-08-26T10:59:00Z">
        <w:r w:rsidR="001B23BA">
          <w:rPr>
            <w:rStyle w:val="Kommentaariviide"/>
          </w:rPr>
          <w:commentReference w:id="7"/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 lõike 5 esimeses lauses asendatakse sõna „kolm“ </w:t>
      </w:r>
      <w:del w:id="10" w:author="Inge Mehide - JUSTDIGI" w:date="2025-08-26T13:54:00Z" w16du:dateUtc="2025-08-26T10:54:00Z">
        <w:r w:rsidRPr="009130C6" w:rsidDel="00EE677F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sõnadega </w:delText>
        </w:r>
      </w:del>
      <w:ins w:id="11" w:author="Inge Mehide - JUSTDIGI" w:date="2025-08-26T13:54:00Z" w16du:dateUtc="2025-08-26T10:54:00Z">
        <w:r w:rsidR="00EE677F">
          <w:rPr>
            <w:rFonts w:ascii="Times New Roman" w:hAnsi="Times New Roman" w:cs="Times New Roman"/>
            <w:color w:val="000000" w:themeColor="text1"/>
            <w:sz w:val="24"/>
            <w:szCs w:val="24"/>
          </w:rPr>
          <w:t>arvuga</w:t>
        </w:r>
        <w:r w:rsidR="00EE677F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„1,</w:t>
      </w:r>
      <w:r w:rsidR="00EE502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commentRangeStart w:id="12"/>
      <w:ins w:id="13" w:author="Inge Mehide - JUSTDIGI" w:date="2025-08-26T13:54:00Z" w16du:dateUtc="2025-08-26T10:54:00Z">
        <w:r w:rsidR="00CA61EB">
          <w:rPr>
            <w:rFonts w:ascii="Times New Roman" w:hAnsi="Times New Roman" w:cs="Times New Roman"/>
            <w:color w:val="000000" w:themeColor="text1"/>
            <w:sz w:val="24"/>
            <w:szCs w:val="24"/>
          </w:rPr>
          <w:t>;</w:t>
        </w:r>
      </w:ins>
      <w:commentRangeEnd w:id="12"/>
      <w:ins w:id="14" w:author="Inge Mehide - JUSTDIGI" w:date="2025-08-26T13:59:00Z" w16du:dateUtc="2025-08-26T10:59:00Z">
        <w:r w:rsidR="001B23BA">
          <w:rPr>
            <w:rStyle w:val="Kommentaariviide"/>
          </w:rPr>
          <w:commentReference w:id="12"/>
        </w:r>
      </w:ins>
    </w:p>
    <w:p w14:paraId="50E14A07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E1DFD5" w14:textId="52D03BF2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</w:t>
      </w:r>
      <w:commentRangeStart w:id="15"/>
      <w:ins w:id="16" w:author="Inge Mehide - JUSTDIGI" w:date="2025-08-26T13:58:00Z" w16du:dateUtc="2025-08-26T10:58:00Z">
        <w:r w:rsidR="0057247F">
          <w:rPr>
            <w:rFonts w:ascii="Times New Roman" w:hAnsi="Times New Roman" w:cs="Times New Roman"/>
            <w:color w:val="000000" w:themeColor="text1"/>
            <w:sz w:val="24"/>
            <w:szCs w:val="24"/>
          </w:rPr>
          <w:t>i</w:t>
        </w:r>
      </w:ins>
      <w:commentRangeEnd w:id="15"/>
      <w:ins w:id="17" w:author="Inge Mehide - JUSTDIGI" w:date="2025-08-26T13:59:00Z" w16du:dateUtc="2025-08-26T10:59:00Z">
        <w:r w:rsidR="001B23BA">
          <w:rPr>
            <w:rStyle w:val="Kommentaariviide"/>
          </w:rPr>
          <w:commentReference w:id="15"/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 lõige 6 muudetakse ja sõnastatakse järgmiselt:</w:t>
      </w:r>
    </w:p>
    <w:p w14:paraId="0D54E0CC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40B3AD" w14:textId="3B72D77F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„(6) Laenusaaja tasub riigi tagatud õppelaenu summalt krediidiasutusele intressi krediidiasutusega kokku lepitud kommertsintressimäära alusel. Kui kommertsintressimäär on kõrgem kui neli protsenti aastas, tasub laenusaaja krediidiasutusele riigi tagatud õppelaenult intresse nelja</w:t>
      </w:r>
      <w:r w:rsidR="00D175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protsendi ulatuses õppelaenu summalt ning riik tasub krediidiasutusele kommertsintressimäära ja laenusaaja </w:t>
      </w:r>
      <w:commentRangeStart w:id="18"/>
      <w:del w:id="19" w:author="Inge Mehide - JUSTDIGI" w:date="2025-08-26T14:02:00Z" w16du:dateUtc="2025-08-26T11:02:00Z">
        <w:r w:rsidRPr="009130C6" w:rsidDel="000B66EF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poolt </w:delText>
        </w:r>
      </w:del>
      <w:commentRangeEnd w:id="18"/>
      <w:r w:rsidR="000B66EF">
        <w:rPr>
          <w:rStyle w:val="Kommentaariviide"/>
        </w:rPr>
        <w:commentReference w:id="18"/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tasutava intressi vahe (edaspidi </w:t>
      </w:r>
      <w:r w:rsidRPr="009130C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intressivahe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), arvestades käesoleva</w:t>
      </w:r>
      <w:del w:id="20" w:author="Inge Mehide - JUSTDIGI" w:date="2025-08-26T16:25:00Z" w16du:dateUtc="2025-08-26T13:25:00Z">
        <w:r w:rsidRPr="009130C6" w:rsidDel="00190532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s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lõike</w:t>
      </w:r>
      <w:del w:id="21" w:author="Inge Mehide - JUSTDIGI" w:date="2025-08-26T16:25:00Z" w16du:dateUtc="2025-08-26T13:25:00Z">
        <w:r w:rsidRPr="009130C6" w:rsidDel="00190532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s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commentRangeStart w:id="22"/>
      <w:del w:id="23" w:author="Inge Mehide - JUSTDIGI" w:date="2025-08-26T16:25:00Z" w16du:dateUtc="2025-08-26T13:25:00Z">
        <w:r w:rsidRPr="009130C6" w:rsidDel="00190532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sätestatud </w:delText>
        </w:r>
      </w:del>
      <w:commentRangeEnd w:id="22"/>
      <w:r w:rsidR="00012025">
        <w:rPr>
          <w:rStyle w:val="Kommentaariviide"/>
        </w:rPr>
        <w:commentReference w:id="22"/>
      </w:r>
      <w:ins w:id="24" w:author="Inge Mehide - JUSTDIGI" w:date="2025-08-26T16:25:00Z" w16du:dateUtc="2025-08-26T13:25:00Z">
        <w:r w:rsidR="00190532">
          <w:rPr>
            <w:rFonts w:ascii="Times New Roman" w:hAnsi="Times New Roman" w:cs="Times New Roman"/>
            <w:color w:val="000000" w:themeColor="text1"/>
            <w:sz w:val="24"/>
            <w:szCs w:val="24"/>
          </w:rPr>
          <w:t>kohast</w:t>
        </w:r>
        <w:r w:rsidR="00190532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riigile kehtivat intressivahe määra arvestuse alust ning käesoleva paragrahvi lõike 2 alusel riigi ja krediidiasutuse vahel sõlmitud õppelaenu andmise korraldamise lepingus sätestatud tingimusi. Riigile kehtiva intressivahe määra arvestuse aluseks on tegelik intressivahe kommertsintressimäära ja õppijale kehtiva maksimaalse intressimäära vahel. </w:t>
      </w:r>
      <w:proofErr w:type="spellStart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Euribori</w:t>
      </w:r>
      <w:proofErr w:type="spellEnd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määr fikseeritakse kaks pangapäeva enne iga kuuekuulise intressiperioodi algust, milleks on 1. september ja 1. märts.“;</w:t>
      </w:r>
    </w:p>
    <w:p w14:paraId="2939A4DA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761118" w14:textId="04366886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</w:t>
      </w:r>
      <w:commentRangeStart w:id="25"/>
      <w:ins w:id="26" w:author="Inge Mehide - JUSTDIGI" w:date="2025-08-26T14:07:00Z" w16du:dateUtc="2025-08-26T11:07:00Z">
        <w:r w:rsidR="000C202D">
          <w:rPr>
            <w:rFonts w:ascii="Times New Roman" w:hAnsi="Times New Roman" w:cs="Times New Roman"/>
            <w:color w:val="000000" w:themeColor="text1"/>
            <w:sz w:val="24"/>
            <w:szCs w:val="24"/>
          </w:rPr>
          <w:t>i</w:t>
        </w:r>
        <w:commentRangeEnd w:id="25"/>
        <w:r w:rsidR="000C202D">
          <w:rPr>
            <w:rStyle w:val="Kommentaariviide"/>
          </w:rPr>
          <w:commentReference w:id="25"/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 lõike 7 esimeses lauses asendatakse sõna „viie“ sõnaga „nelja“;</w:t>
      </w:r>
    </w:p>
    <w:p w14:paraId="037A8DA7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990189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DC8B48" w14:textId="5F117F4A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17 lõike 1 punkt</w:t>
      </w:r>
      <w:commentRangeStart w:id="27"/>
      <w:del w:id="28" w:author="Inge Mehide - JUSTDIGI" w:date="2025-08-26T14:06:00Z" w16du:dateUtc="2025-08-26T11:06:00Z">
        <w:r w:rsidRPr="009130C6" w:rsidDel="008A509A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i</w:delText>
        </w:r>
      </w:del>
      <w:commentRangeEnd w:id="27"/>
      <w:r w:rsidR="008A509A">
        <w:rPr>
          <w:rStyle w:val="Kommentaariviide"/>
        </w:rPr>
        <w:commentReference w:id="27"/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muudetakse ja sõnastatakse järgmiselt:</w:t>
      </w:r>
    </w:p>
    <w:p w14:paraId="3EDA0A54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„3) välisriigis õppiva õpilase ja üliõpilase puhul välisriigi õppeasutuse tõend seal õppimise ja õppekava nominaalkestuse kohta;“;</w:t>
      </w:r>
    </w:p>
    <w:p w14:paraId="4DCB199F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A2D231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17 lõike 1 punkt 4 tunnistatakse kehtetuks;</w:t>
      </w:r>
    </w:p>
    <w:p w14:paraId="186644B8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67130C" w14:textId="71CDC192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17 lõike 1 punkt</w:t>
      </w:r>
      <w:commentRangeStart w:id="29"/>
      <w:del w:id="30" w:author="Inge Mehide - JUSTDIGI" w:date="2025-08-26T14:08:00Z" w16du:dateUtc="2025-08-26T11:08:00Z">
        <w:r w:rsidRPr="009130C6" w:rsidDel="008C5650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i</w:delText>
        </w:r>
      </w:del>
      <w:commentRangeEnd w:id="29"/>
      <w:r w:rsidR="008C5650">
        <w:rPr>
          <w:rStyle w:val="Kommentaariviide"/>
        </w:rPr>
        <w:commentReference w:id="29"/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 muudetakse ja sõnastatakse järgmiselt: </w:t>
      </w:r>
    </w:p>
    <w:p w14:paraId="5B5282C8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70212E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„5) andmed õppelaenu taotleja laenukohustuste kohta;“;</w:t>
      </w:r>
    </w:p>
    <w:p w14:paraId="73B5921D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B3496A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17 lõige 2 muudetakse ja sõnastatakse järgmiselt:</w:t>
      </w:r>
    </w:p>
    <w:p w14:paraId="54142A1E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A0AD19" w14:textId="5DA9063C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„(2) Krediidiasutus keeldub õppelaenu andmisest õpilasele ja üliõpilasele, </w:t>
      </w:r>
      <w:commentRangeStart w:id="31"/>
      <w:del w:id="32" w:author="Inge Mehide - JUSTDIGI" w:date="2025-08-26T14:10:00Z" w16du:dateUtc="2025-08-26T11:10:00Z">
        <w:r w:rsidRPr="009130C6" w:rsidDel="001446E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kui ta</w:delText>
        </w:r>
      </w:del>
      <w:commentRangeEnd w:id="31"/>
      <w:r w:rsidR="00392BC0">
        <w:rPr>
          <w:rStyle w:val="Kommentaariviide"/>
        </w:rPr>
        <w:commentReference w:id="31"/>
      </w:r>
      <w:ins w:id="33" w:author="Inge Mehide - JUSTDIGI" w:date="2025-08-26T14:10:00Z" w16du:dateUtc="2025-08-26T11:10:00Z">
        <w:r w:rsidR="001446E7">
          <w:rPr>
            <w:rFonts w:ascii="Times New Roman" w:hAnsi="Times New Roman" w:cs="Times New Roman"/>
            <w:color w:val="000000" w:themeColor="text1"/>
            <w:sz w:val="24"/>
            <w:szCs w:val="24"/>
          </w:rPr>
          <w:t>kes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ei vasta käesoleva seaduse §-s 15 sätestatud nõuetele, on õppelaenuvõlglane või kelle kohta on maksehäireregistrisse kantud kehtiv maksehäire.“;  </w:t>
      </w:r>
    </w:p>
    <w:p w14:paraId="431D56A6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91EB7B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12)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18 lõike 2 punktis 1 asendatakse sõna „kahekordse“ sõnaga „neljakordse“;</w:t>
      </w:r>
    </w:p>
    <w:p w14:paraId="1403AAF9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C2CB66" w14:textId="55407610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13)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18 lõikes 3 asendatakse </w:t>
      </w:r>
      <w:commentRangeStart w:id="34"/>
      <w:del w:id="35" w:author="Inge Mehide - JUSTDIGI" w:date="2025-08-26T14:56:00Z" w16du:dateUtc="2025-08-26T11:56:00Z">
        <w:r w:rsidRPr="009130C6" w:rsidDel="00AA3199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sõna </w:delText>
        </w:r>
      </w:del>
      <w:commentRangeEnd w:id="34"/>
      <w:r w:rsidR="00FE238B">
        <w:rPr>
          <w:rStyle w:val="Kommentaariviide"/>
        </w:rPr>
        <w:commentReference w:id="34"/>
      </w:r>
      <w:ins w:id="36" w:author="Inge Mehide - JUSTDIGI" w:date="2025-08-26T14:56:00Z" w16du:dateUtc="2025-08-26T11:56:00Z">
        <w:r w:rsidR="00AA3199">
          <w:rPr>
            <w:rFonts w:ascii="Times New Roman" w:hAnsi="Times New Roman" w:cs="Times New Roman"/>
            <w:color w:val="000000" w:themeColor="text1"/>
            <w:sz w:val="24"/>
            <w:szCs w:val="24"/>
          </w:rPr>
          <w:t>tekstiosa</w:t>
        </w:r>
        <w:r w:rsidR="00AA3199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„20-aastase“ </w:t>
      </w:r>
      <w:del w:id="37" w:author="Inge Mehide - JUSTDIGI" w:date="2025-08-26T14:56:00Z" w16du:dateUtc="2025-08-26T11:56:00Z">
        <w:r w:rsidRPr="009130C6" w:rsidDel="00AA3199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sõnaga </w:delText>
        </w:r>
      </w:del>
      <w:ins w:id="38" w:author="Inge Mehide - JUSTDIGI" w:date="2025-08-26T14:56:00Z" w16du:dateUtc="2025-08-26T11:56:00Z">
        <w:r w:rsidR="00AA3199">
          <w:rPr>
            <w:rFonts w:ascii="Times New Roman" w:hAnsi="Times New Roman" w:cs="Times New Roman"/>
            <w:color w:val="000000" w:themeColor="text1"/>
            <w:sz w:val="24"/>
            <w:szCs w:val="24"/>
          </w:rPr>
          <w:t>tek</w:t>
        </w:r>
      </w:ins>
      <w:ins w:id="39" w:author="Inge Mehide - JUSTDIGI" w:date="2025-08-26T14:57:00Z" w16du:dateUtc="2025-08-26T11:57:00Z">
        <w:r w:rsidR="00AA3199">
          <w:rPr>
            <w:rFonts w:ascii="Times New Roman" w:hAnsi="Times New Roman" w:cs="Times New Roman"/>
            <w:color w:val="000000" w:themeColor="text1"/>
            <w:sz w:val="24"/>
            <w:szCs w:val="24"/>
          </w:rPr>
          <w:t>stiosaga</w:t>
        </w:r>
      </w:ins>
      <w:ins w:id="40" w:author="Inge Mehide - JUSTDIGI" w:date="2025-08-26T14:56:00Z" w16du:dateUtc="2025-08-26T11:56:00Z">
        <w:r w:rsidR="00AA3199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„25-aastase“;</w:t>
      </w:r>
    </w:p>
    <w:p w14:paraId="2B020A0F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489AA0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14)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19 lõige 1 tunnistatakse kehtetuks;</w:t>
      </w:r>
    </w:p>
    <w:p w14:paraId="64608FF0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7EE3A5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15)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20 lõige 2 muudetakse ja sõnastatakse järgmiselt:</w:t>
      </w:r>
    </w:p>
    <w:p w14:paraId="09F01BA5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612F3A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„(2) Riigi tagatud õppelaenu maksimaalmäär ühe laenutaotleja kohta õppeaastas sätestatakse iga-aastase riigieelarve seadusega.“;</w:t>
      </w:r>
    </w:p>
    <w:p w14:paraId="3A5DBD4E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342F21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16)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21 lõiked 1−4 muudetakse ja sõnastatakse järgmiselt:</w:t>
      </w:r>
    </w:p>
    <w:p w14:paraId="2200DE01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519E1D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„(1) Kui laenusaaja ei ole käesoleva seaduse § 18 lõigetes 1−3 määratud tähtaja jooksul asunud laenu tagasi maksma või ei täida õppelaenulepingust tulenevaid kohustusi, tekib krediidiasutusel õigus nõuda riigilt laenusaaja kohustuse täitmist laenule antud riigitagatise ulatuses.</w:t>
      </w:r>
    </w:p>
    <w:p w14:paraId="542B7887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1" w:name="para21lg2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bookmarkEnd w:id="41"/>
    <w:p w14:paraId="22BBC383" w14:textId="1D44F570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(2) Kui riik on käesoleva paragrahvi lõikes 1 </w:t>
      </w:r>
      <w:del w:id="42" w:author="Inge Mehide - JUSTDIGI" w:date="2025-08-26T14:59:00Z" w16du:dateUtc="2025-08-26T11:59:00Z">
        <w:r w:rsidRPr="009130C6" w:rsidDel="000F1D13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toodud </w:delText>
        </w:r>
      </w:del>
      <w:ins w:id="43" w:author="Inge Mehide - JUSTDIGI" w:date="2025-08-26T15:04:00Z" w16du:dateUtc="2025-08-26T12:04:00Z">
        <w:r w:rsidR="00D212F9">
          <w:rPr>
            <w:rFonts w:ascii="Times New Roman" w:hAnsi="Times New Roman" w:cs="Times New Roman"/>
            <w:color w:val="000000" w:themeColor="text1"/>
            <w:sz w:val="24"/>
            <w:szCs w:val="24"/>
          </w:rPr>
          <w:t>sätestatud</w:t>
        </w:r>
      </w:ins>
      <w:ins w:id="44" w:author="Inge Mehide - JUSTDIGI" w:date="2025-08-26T14:59:00Z" w16du:dateUtc="2025-08-26T11:59:00Z">
        <w:r w:rsidR="000F1D13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ulatuses täitnud laenusaaja kohustuse krediidiasutuse ees, tekib riigil </w:t>
      </w:r>
      <w:del w:id="45" w:author="Inge Mehide - JUSTDIGI" w:date="2025-08-26T15:01:00Z" w16du:dateUtc="2025-08-26T12:01:00Z">
        <w:r w:rsidRPr="009130C6" w:rsidDel="00934609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nõudeõigus 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laenusaaja </w:t>
      </w:r>
      <w:del w:id="46" w:author="Inge Mehide - JUSTDIGI" w:date="2025-08-26T15:03:00Z" w16du:dateUtc="2025-08-26T12:03:00Z">
        <w:r w:rsidRPr="009130C6" w:rsidDel="008C001A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suhtes </w:delText>
        </w:r>
      </w:del>
      <w:ins w:id="47" w:author="Inge Mehide - JUSTDIGI" w:date="2025-08-26T15:03:00Z" w16du:dateUtc="2025-08-26T12:03:00Z">
        <w:r w:rsidR="008C001A">
          <w:rPr>
            <w:rFonts w:ascii="Times New Roman" w:hAnsi="Times New Roman" w:cs="Times New Roman"/>
            <w:color w:val="000000" w:themeColor="text1"/>
            <w:sz w:val="24"/>
            <w:szCs w:val="24"/>
          </w:rPr>
          <w:t>vastu</w:t>
        </w:r>
        <w:r w:rsidR="008C001A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ins w:id="48" w:author="Inge Mehide - JUSTDIGI" w:date="2025-08-26T15:01:00Z" w16du:dateUtc="2025-08-26T12:01:00Z">
        <w:r w:rsidR="00934609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nõudeõigus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kogu </w:t>
      </w:r>
      <w:ins w:id="49" w:author="Inge Mehide - JUSTDIGI" w:date="2025-08-26T15:06:00Z" w16du:dateUtc="2025-08-26T12:06:00Z">
        <w:r w:rsidR="00AC7E62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>summa ulatuses</w:t>
        </w:r>
        <w:r w:rsidR="00AC7E62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, mille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rii</w:t>
      </w:r>
      <w:ins w:id="50" w:author="Inge Mehide - JUSTDIGI" w:date="2025-08-26T15:06:00Z" w16du:dateUtc="2025-08-26T12:06:00Z">
        <w:r w:rsidR="00AC7E62">
          <w:rPr>
            <w:rFonts w:ascii="Times New Roman" w:hAnsi="Times New Roman" w:cs="Times New Roman"/>
            <w:color w:val="000000" w:themeColor="text1"/>
            <w:sz w:val="24"/>
            <w:szCs w:val="24"/>
          </w:rPr>
          <w:t>k</w:t>
        </w:r>
      </w:ins>
      <w:del w:id="51" w:author="Inge Mehide - JUSTDIGI" w:date="2025-08-26T15:06:00Z" w16du:dateUtc="2025-08-26T12:06:00Z">
        <w:r w:rsidRPr="009130C6" w:rsidDel="00AC7E62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gi poolt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krediidiasutusele tasu</w:t>
      </w:r>
      <w:ins w:id="52" w:author="Inge Mehide - JUSTDIGI" w:date="2025-08-26T15:07:00Z" w16du:dateUtc="2025-08-26T12:07:00Z">
        <w:r w:rsidR="005E3182">
          <w:rPr>
            <w:rFonts w:ascii="Times New Roman" w:hAnsi="Times New Roman" w:cs="Times New Roman"/>
            <w:color w:val="000000" w:themeColor="text1"/>
            <w:sz w:val="24"/>
            <w:szCs w:val="24"/>
          </w:rPr>
          <w:t>s</w:t>
        </w:r>
      </w:ins>
      <w:del w:id="53" w:author="Inge Mehide - JUSTDIGI" w:date="2025-08-26T15:06:00Z" w16du:dateUtc="2025-08-26T12:06:00Z">
        <w:r w:rsidRPr="009130C6" w:rsidDel="00AC7E62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t</w:delText>
        </w:r>
      </w:del>
      <w:del w:id="54" w:author="Inge Mehide - JUSTDIGI" w:date="2025-08-26T15:07:00Z" w16du:dateUtc="2025-08-26T12:07:00Z">
        <w:r w:rsidRPr="009130C6" w:rsidDel="005E3182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ud</w:delText>
        </w:r>
      </w:del>
      <w:del w:id="55" w:author="Inge Mehide - JUSTDIGI" w:date="2025-08-26T15:06:00Z" w16du:dateUtc="2025-08-26T12:06:00Z">
        <w:r w:rsidRPr="009130C6" w:rsidDel="00AC7E62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 summa ulatuses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84844B8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6" w:name="para21lg3"/>
    </w:p>
    <w:bookmarkEnd w:id="56"/>
    <w:p w14:paraId="27810F4D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(3) </w:t>
      </w:r>
      <w:commentRangeStart w:id="57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 poolt krediidiasutusele tasutud summalt maksab laenusaaja, kui kokku on lepitud uues maksegraafikus, riigile käesoleva seaduse § 16 lõikes 5 toodud intressi riigi poolt krediidiasutusele tasutud laenusumma tagastamata jäägilt. </w:t>
      </w:r>
      <w:commentRangeEnd w:id="57"/>
      <w:r w:rsidR="00113F93">
        <w:rPr>
          <w:rStyle w:val="Kommentaariviide"/>
        </w:rPr>
        <w:commentReference w:id="57"/>
      </w:r>
    </w:p>
    <w:p w14:paraId="1D34C941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8" w:name="para21lg4"/>
    </w:p>
    <w:bookmarkEnd w:id="58"/>
    <w:p w14:paraId="0D1972A5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(4) Laenusaaja põhjendatud taotluse alusel võib riik krediidiasutusele tasutud summa ja käesoleva paragrahvi lõikes 3 ettenähtud intressi sissenõudmisel leppida laenusaajaga kokku ositi maksmises.“;</w:t>
      </w:r>
    </w:p>
    <w:p w14:paraId="244FE7FA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8338F7" w14:textId="08675DD5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17)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22 lõigetes</w:t>
      </w:r>
      <w:commentRangeStart w:id="59"/>
      <w:ins w:id="60" w:author="Inge Mehide - JUSTDIGI" w:date="2025-08-26T14:54:00Z" w16du:dateUtc="2025-08-26T11:54:00Z">
        <w:r w:rsidR="00F04527">
          <w:rPr>
            <w:rFonts w:ascii="Times New Roman" w:hAnsi="Times New Roman" w:cs="Times New Roman"/>
            <w:color w:val="000000" w:themeColor="text1"/>
            <w:sz w:val="24"/>
            <w:szCs w:val="24"/>
          </w:rPr>
          <w:t>t</w:t>
        </w:r>
        <w:commentRangeEnd w:id="59"/>
        <w:r w:rsidR="00F04527">
          <w:rPr>
            <w:rStyle w:val="Kommentaariviide"/>
          </w:rPr>
          <w:commentReference w:id="59"/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ja 3 jäetakse välja tekstiosa „, tema käendajatelt või pantijatelt“;</w:t>
      </w:r>
    </w:p>
    <w:p w14:paraId="4D2D18B9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1A4580" w14:textId="20E599DD" w:rsidR="00A14907" w:rsidRPr="009130C6" w:rsidDel="00735E4B" w:rsidRDefault="00A14907" w:rsidP="00A14907">
      <w:pPr>
        <w:spacing w:after="0" w:line="240" w:lineRule="auto"/>
        <w:jc w:val="both"/>
        <w:rPr>
          <w:del w:id="61" w:author="Inge Mehide - JUSTDIGI" w:date="2025-08-26T15:10:00Z" w16du:dateUtc="2025-08-26T12:10:00Z"/>
          <w:rFonts w:ascii="Times New Roman" w:hAnsi="Times New Roman" w:cs="Times New Roman"/>
          <w:color w:val="000000" w:themeColor="text1"/>
          <w:sz w:val="24"/>
          <w:szCs w:val="24"/>
        </w:rPr>
      </w:pPr>
      <w:r w:rsidRPr="5DA16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18)</w:t>
      </w:r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23 lõike 2 punkt 2 tunnistatakse kehtetuks;</w:t>
      </w:r>
    </w:p>
    <w:p w14:paraId="48E9269A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7AB963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26E3D5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DA16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19)</w:t>
      </w:r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24 lõike 2 teine lause tunnistatakse kehtetuks; </w:t>
      </w:r>
    </w:p>
    <w:p w14:paraId="1CFF2631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68E80B" w14:textId="6E2746F2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</w:t>
      </w:r>
      <w:commentRangeStart w:id="62"/>
      <w:ins w:id="63" w:author="Inge Mehide - JUSTDIGI" w:date="2025-08-26T15:10:00Z" w16du:dateUtc="2025-08-26T12:10:00Z">
        <w:r w:rsidR="00822952">
          <w:rPr>
            <w:rFonts w:ascii="Times New Roman" w:hAnsi="Times New Roman" w:cs="Times New Roman"/>
            <w:color w:val="000000" w:themeColor="text1"/>
            <w:sz w:val="24"/>
            <w:szCs w:val="24"/>
          </w:rPr>
          <w:t>i</w:t>
        </w:r>
      </w:ins>
      <w:commentRangeEnd w:id="62"/>
      <w:ins w:id="64" w:author="Inge Mehide - JUSTDIGI" w:date="2025-08-26T15:11:00Z" w16du:dateUtc="2025-08-26T12:11:00Z">
        <w:r w:rsidR="00822952">
          <w:rPr>
            <w:rStyle w:val="Kommentaariviide"/>
          </w:rPr>
          <w:commentReference w:id="62"/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24 täiendatakse lõikega 3 järgmises sõnastuses: </w:t>
      </w:r>
    </w:p>
    <w:p w14:paraId="6A9A90FC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B90D15" w14:textId="523AF74D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„(3) Valdkonna eest vastutav minister võib õppelaenu saanud isikute arvestuse pidamiseks sõlmida eraõigusliku juriidilise isikuga halduslepingu halduskoo</w:t>
      </w:r>
      <w:r w:rsidR="0074347F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töö seaduses sätestatud korras.“;</w:t>
      </w:r>
    </w:p>
    <w:p w14:paraId="4437A9EF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7EFE5B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commentRangeStart w:id="65"/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21) 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seadust täiendatakse §-ga 45 järgmises sõnastuses: </w:t>
      </w:r>
    </w:p>
    <w:p w14:paraId="70F0BC4D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4CE9B" w14:textId="6DB13056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„§ 45. Enne 2026/27. õppeaastat sõlmitud õppelaenulepingud, õppelaenu tagasimaksmine, õppelaenu tagamine ja riigitagatis</w:t>
      </w:r>
    </w:p>
    <w:p w14:paraId="4226FB3B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6" w:name="para44lg1"/>
    </w:p>
    <w:bookmarkEnd w:id="66"/>
    <w:p w14:paraId="6C80E7FD" w14:textId="101CCFFF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(1) Enne 2026. aasta</w:t>
      </w:r>
      <w:r w:rsidR="00FD35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septembrit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sõlmitud riigi tagatud õppelaenulepingutele kohaldatakse nende sõlmimise ajal kehtinud tingimusi. </w:t>
      </w:r>
    </w:p>
    <w:p w14:paraId="2850C1C8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26ECA6" w14:textId="3FBA7E4D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(2) Laenusaaja, kellel on </w:t>
      </w:r>
      <w:del w:id="67" w:author="Inge Mehide - JUSTDIGI" w:date="2025-08-26T15:24:00Z" w16du:dateUtc="2025-08-26T12:24:00Z">
        <w:r w:rsidRPr="009130C6" w:rsidDel="002C6DA3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kehtiv õppelaenuleping sõlmitud 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enne 2026/27. õppeaasta algust</w:t>
      </w:r>
      <w:ins w:id="68" w:author="Inge Mehide - JUSTDIGI" w:date="2025-08-26T15:24:00Z" w16du:dateUtc="2025-08-26T12:24:00Z">
        <w:r w:rsidR="002C6DA3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2C6DA3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>sõlmitud kehtiv õppelaenuleping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kes ei ole asunud § 18 lõike 1 või 1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alusel laenu põhiosa summat tagasi maksma, võib krediidiasutuselt taotleda õppelaenulepingu muutmist või lepingu lõpetamist poolte kokkuleppel </w:t>
      </w:r>
      <w:del w:id="69" w:author="Inge Mehide - JUSTDIGI" w:date="2025-08-26T15:20:00Z" w16du:dateUtc="2025-08-26T12:20:00Z">
        <w:r w:rsidRPr="009130C6" w:rsidDel="00701DC9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vastavalt 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käesolevas seaduses </w:t>
      </w:r>
      <w:del w:id="70" w:author="Inge Mehide - JUSTDIGI" w:date="2025-08-26T15:20:00Z" w16du:dateUtc="2025-08-26T12:20:00Z">
        <w:r w:rsidRPr="009130C6" w:rsidDel="0045266C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toodud </w:delText>
        </w:r>
      </w:del>
      <w:ins w:id="71" w:author="Inge Mehide - JUSTDIGI" w:date="2025-08-26T15:20:00Z" w16du:dateUtc="2025-08-26T12:20:00Z">
        <w:r w:rsidR="0045266C">
          <w:rPr>
            <w:rFonts w:ascii="Times New Roman" w:hAnsi="Times New Roman" w:cs="Times New Roman"/>
            <w:color w:val="000000" w:themeColor="text1"/>
            <w:sz w:val="24"/>
            <w:szCs w:val="24"/>
          </w:rPr>
          <w:t>sätestatud</w:t>
        </w:r>
        <w:r w:rsidR="0045266C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tingimuste</w:t>
      </w:r>
      <w:del w:id="72" w:author="Inge Mehide - JUSTDIGI" w:date="2025-08-26T15:20:00Z" w16du:dateUtc="2025-08-26T12:20:00Z">
        <w:r w:rsidRPr="009130C6" w:rsidDel="00701DC9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le</w:delText>
        </w:r>
      </w:del>
      <w:ins w:id="73" w:author="Inge Mehide - JUSTDIGI" w:date="2025-08-26T15:20:00Z" w16du:dateUtc="2025-08-26T12:20:00Z">
        <w:r w:rsidR="00701DC9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kohaselt</w:t>
        </w:r>
      </w:ins>
      <w:r w:rsidR="006B02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ins w:id="74" w:author="Inge Mehide - JUSTDIGI" w:date="2025-08-26T15:43:00Z" w16du:dateUtc="2025-08-26T12:43:00Z">
        <w:r w:rsidR="005956BB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juhul </w:t>
        </w:r>
      </w:ins>
      <w:r w:rsidR="006B02EB">
        <w:rPr>
          <w:rFonts w:ascii="Times New Roman" w:hAnsi="Times New Roman" w:cs="Times New Roman"/>
          <w:color w:val="000000" w:themeColor="text1"/>
          <w:sz w:val="24"/>
          <w:szCs w:val="24"/>
        </w:rPr>
        <w:t>kui</w:t>
      </w:r>
      <w:del w:id="75" w:author="Inge Mehide - JUSTDIGI" w:date="2025-08-26T15:21:00Z" w16du:dateUtc="2025-08-26T12:21:00Z">
        <w:r w:rsidR="006B02EB" w:rsidDel="00043D63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d</w:delText>
        </w:r>
      </w:del>
      <w:r w:rsidR="006B02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del w:id="76" w:author="Inge Mehide - JUSTDIGI" w:date="2025-08-26T15:21:00Z" w16du:dateUtc="2025-08-26T12:21:00Z">
        <w:r w:rsidR="006B02EB" w:rsidDel="00043D63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tingimusel, et </w:delText>
        </w:r>
      </w:del>
      <w:r w:rsidR="006B02EB">
        <w:rPr>
          <w:rFonts w:ascii="Times New Roman" w:hAnsi="Times New Roman" w:cs="Times New Roman"/>
          <w:color w:val="000000" w:themeColor="text1"/>
          <w:sz w:val="24"/>
          <w:szCs w:val="24"/>
        </w:rPr>
        <w:t>laenu refinantseerimisel või lepingu muutmisel katab laenu</w:t>
      </w:r>
      <w:del w:id="77" w:author="Inge Mehide - JUSTDIGI" w:date="2025-08-26T15:22:00Z" w16du:dateUtc="2025-08-26T12:22:00Z">
        <w:r w:rsidR="006B02EB" w:rsidDel="00D82670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 </w:delText>
        </w:r>
      </w:del>
      <w:r w:rsidR="006B02EB">
        <w:rPr>
          <w:rFonts w:ascii="Times New Roman" w:hAnsi="Times New Roman" w:cs="Times New Roman"/>
          <w:color w:val="000000" w:themeColor="text1"/>
          <w:sz w:val="24"/>
          <w:szCs w:val="24"/>
        </w:rPr>
        <w:t>intressi vahe krediidiasutus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14:paraId="195171BA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17F6CA" w14:textId="79075C71" w:rsidR="009130C6" w:rsidRPr="009130C6" w:rsidRDefault="00A14907" w:rsidP="009130C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(3) Laenusaaja, kellel on </w:t>
      </w:r>
      <w:del w:id="78" w:author="Inge Mehide - JUSTDIGI" w:date="2025-08-26T15:45:00Z" w16du:dateUtc="2025-08-26T12:45:00Z">
        <w:r w:rsidRPr="009130C6" w:rsidDel="00482729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kehtiv õppelaenuleping </w:delText>
        </w:r>
      </w:del>
      <w:del w:id="79" w:author="Inge Mehide - JUSTDIGI" w:date="2025-08-26T15:44:00Z" w16du:dateUtc="2025-08-26T12:44:00Z">
        <w:r w:rsidRPr="009130C6" w:rsidDel="00826DFD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sõlmitud 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enne </w:t>
      </w:r>
      <w:bookmarkStart w:id="80" w:name="_Hlk203639603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2026/27. õppeaasta algust </w:t>
      </w:r>
      <w:ins w:id="81" w:author="Inge Mehide - JUSTDIGI" w:date="2025-08-26T15:44:00Z" w16du:dateUtc="2025-08-26T12:44:00Z">
        <w:r w:rsidR="00482729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sõlmitud </w:t>
        </w:r>
      </w:ins>
      <w:ins w:id="82" w:author="Inge Mehide - JUSTDIGI" w:date="2025-08-26T15:45:00Z" w16du:dateUtc="2025-08-26T12:45:00Z">
        <w:r w:rsidR="00482729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kehtiv õppelaenuleping 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ning kellel on tekkinud </w:t>
      </w:r>
      <w:del w:id="83" w:author="Inge Mehide - JUSTDIGI" w:date="2025-08-26T15:48:00Z" w16du:dateUtc="2025-08-26T12:48:00Z">
        <w:r w:rsidRPr="009130C6" w:rsidDel="00C657A6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kohustus tasuda õppelaenu põhiosa ja intressid </w:delText>
        </w:r>
      </w:del>
      <w:del w:id="84" w:author="Inge Mehide - JUSTDIGI" w:date="2025-08-26T15:45:00Z" w16du:dateUtc="2025-08-26T12:45:00Z">
        <w:r w:rsidRPr="009130C6" w:rsidDel="00DB6C5A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vastavalt 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§ 18 lõike</w:t>
      </w:r>
      <w:del w:id="85" w:author="Inge Mehide - JUSTDIGI" w:date="2025-08-26T15:45:00Z" w16du:dateUtc="2025-08-26T12:45:00Z">
        <w:r w:rsidRPr="009130C6" w:rsidDel="00DB6C5A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le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või 1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ins w:id="86" w:author="Inge Mehide - JUSTDIGI" w:date="2025-08-26T15:46:00Z" w16du:dateUtc="2025-08-26T12:46:00Z">
        <w:r w:rsidR="00D373EB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del w:id="87" w:author="Inge Mehide - JUSTDIGI" w:date="2025-08-26T15:46:00Z" w16du:dateUtc="2025-08-26T12:46:00Z">
        <w:r w:rsidRPr="009130C6" w:rsidDel="003F42E5">
          <w:rPr>
            <w:rFonts w:ascii="Times New Roman" w:hAnsi="Times New Roman" w:cs="Times New Roman"/>
            <w:color w:val="000000" w:themeColor="text1"/>
            <w:sz w:val="24"/>
            <w:szCs w:val="24"/>
            <w:vertAlign w:val="superscript"/>
          </w:rPr>
          <w:delText>,</w:delText>
        </w:r>
      </w:del>
      <w:ins w:id="88" w:author="Inge Mehide - JUSTDIGI" w:date="2025-08-26T15:47:00Z" w16du:dateUtc="2025-08-26T12:47:00Z">
        <w:r w:rsidR="00052C60">
          <w:rPr>
            <w:rFonts w:ascii="Times New Roman" w:hAnsi="Times New Roman" w:cs="Times New Roman"/>
            <w:color w:val="000000" w:themeColor="text1"/>
            <w:sz w:val="24"/>
            <w:szCs w:val="24"/>
          </w:rPr>
          <w:t>alusel</w:t>
        </w:r>
      </w:ins>
      <w:ins w:id="89" w:author="Inge Mehide - JUSTDIGI" w:date="2025-08-26T15:48:00Z" w16du:dateUtc="2025-08-26T12:48:00Z">
        <w:r w:rsidR="00C657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C657A6" w:rsidRPr="009130C6">
          <w:rPr>
            <w:rFonts w:ascii="Times New Roman" w:hAnsi="Times New Roman" w:cs="Times New Roman"/>
            <w:color w:val="000000" w:themeColor="text1"/>
            <w:sz w:val="24"/>
            <w:szCs w:val="24"/>
          </w:rPr>
          <w:t>kohustus tasuda õppelaenu põhiosa ja intressid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del w:id="90" w:author="Inge Mehide - JUSTDIGI" w:date="2025-08-26T15:52:00Z" w16du:dateUtc="2025-08-26T12:52:00Z">
        <w:r w:rsidRPr="009130C6" w:rsidDel="00001EA8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on kohustatud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del w:id="91" w:author="Inge Mehide - JUSTDIGI" w:date="2025-08-26T15:49:00Z" w16du:dateUtc="2025-08-26T12:49:00Z">
        <w:r w:rsidRPr="009130C6" w:rsidDel="00371720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tasuma laenusumma ja intressid</w:delText>
        </w:r>
      </w:del>
      <w:ins w:id="92" w:author="Inge Mehide - JUSTDIGI" w:date="2025-08-26T15:52:00Z" w16du:dateUtc="2025-08-26T12:52:00Z">
        <w:r w:rsidR="00916C2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peab </w:t>
        </w:r>
      </w:ins>
      <w:ins w:id="93" w:author="Inge Mehide - JUSTDIGI" w:date="2025-08-26T15:49:00Z" w16du:dateUtc="2025-08-26T12:49:00Z">
        <w:r w:rsidR="00371720">
          <w:rPr>
            <w:rFonts w:ascii="Times New Roman" w:hAnsi="Times New Roman" w:cs="Times New Roman"/>
            <w:color w:val="000000" w:themeColor="text1"/>
            <w:sz w:val="24"/>
            <w:szCs w:val="24"/>
          </w:rPr>
          <w:t>seda tegema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del w:id="94" w:author="Inge Mehide - JUSTDIGI" w:date="2025-08-26T15:49:00Z" w16du:dateUtc="2025-08-26T12:49:00Z">
        <w:r w:rsidRPr="009130C6" w:rsidDel="00371720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vastavalt </w:delText>
        </w:r>
      </w:del>
      <w:del w:id="95" w:author="Inge Mehide - JUSTDIGI" w:date="2025-08-26T15:46:00Z" w16du:dateUtc="2025-08-26T12:46:00Z">
        <w:r w:rsidRPr="009130C6" w:rsidDel="00D373EB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 </w:delText>
        </w:r>
      </w:del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lepingus kokkulepitud ja </w:t>
      </w:r>
      <w:r w:rsidR="00FD35FC">
        <w:rPr>
          <w:rFonts w:ascii="Times New Roman" w:hAnsi="Times New Roman" w:cs="Times New Roman"/>
          <w:color w:val="000000" w:themeColor="text1"/>
          <w:sz w:val="24"/>
          <w:szCs w:val="24"/>
        </w:rPr>
        <w:t>kuni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2026</w:t>
      </w:r>
      <w:r w:rsidR="00FD35FC">
        <w:rPr>
          <w:rFonts w:ascii="Times New Roman" w:hAnsi="Times New Roman" w:cs="Times New Roman"/>
          <w:color w:val="000000" w:themeColor="text1"/>
          <w:sz w:val="24"/>
          <w:szCs w:val="24"/>
        </w:rPr>
        <w:t>. aasta 1. septembrini kehtivas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seaduses sätestatud tingimuste</w:t>
      </w:r>
      <w:del w:id="96" w:author="Inge Mehide - JUSTDIGI" w:date="2025-08-26T15:49:00Z" w16du:dateUtc="2025-08-26T12:49:00Z">
        <w:r w:rsidRPr="009130C6" w:rsidDel="00371720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le</w:delText>
        </w:r>
      </w:del>
      <w:ins w:id="97" w:author="Inge Mehide - JUSTDIGI" w:date="2025-08-26T15:49:00Z" w16du:dateUtc="2025-08-26T12:49:00Z">
        <w:r w:rsidR="00371720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kohaselt</w:t>
        </w:r>
      </w:ins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bookmarkEnd w:id="80"/>
      <w:r w:rsidR="009130C6"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A498359" w14:textId="77777777" w:rsidR="009130C6" w:rsidRDefault="009130C6" w:rsidP="00A14907">
      <w:pPr>
        <w:spacing w:after="0" w:line="240" w:lineRule="auto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</w:p>
    <w:p w14:paraId="52F9F65C" w14:textId="6547D7E5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(4) </w:t>
      </w:r>
      <w:ins w:id="98" w:author="Inge Mehide - JUSTDIGI" w:date="2025-08-26T15:53:00Z">
        <w:r w:rsidR="00A211BC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Kui käesoleva seaduse § 21 lõikes 1 sätestatud juhul </w:t>
        </w:r>
      </w:ins>
      <w:ins w:id="99" w:author="Inge Mehide - JUSTDIGI" w:date="2025-08-26T15:54:00Z">
        <w:r w:rsidR="00A211BC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>rakendub r</w:t>
        </w:r>
      </w:ins>
      <w:del w:id="100" w:author="Inge Mehide - JUSTDIGI" w:date="2025-08-26T15:54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R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>iigitagatis</w:t>
      </w:r>
      <w:del w:id="101" w:author="Inge Mehide - JUSTDIGI" w:date="2025-08-26T15:54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e rakendumisel </w:delText>
        </w:r>
      </w:del>
      <w:del w:id="102" w:author="Inge Mehide - JUSTDIGI" w:date="2025-08-26T15:53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käesoleva seaduse § 21 lõikes 1 sätestatud juhul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tuleb  krediidiasutusel </w:t>
      </w:r>
      <w:del w:id="103" w:author="Inge Mehide - JUSTDIGI" w:date="2025-08-26T15:53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taotlusele 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lisada </w:t>
      </w:r>
      <w:commentRangeStart w:id="104"/>
      <w:ins w:id="105" w:author="Inge Mehide - JUSTDIGI" w:date="2025-08-26T15:53:00Z">
        <w:r w:rsidR="007E0791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taotlusele </w:t>
        </w:r>
      </w:ins>
      <w:commentRangeEnd w:id="104"/>
      <w:r>
        <w:commentReference w:id="104"/>
      </w:r>
      <w:ins w:id="106" w:author="Inge Mehide - JUSTDIGI" w:date="2025-08-26T16:01:00Z">
        <w:r w:rsidR="005B7754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>peale</w:t>
        </w:r>
      </w:ins>
      <w:ins w:id="107" w:author="Inge Mehide - JUSTDIGI" w:date="2025-08-26T15:58:00Z">
        <w:r w:rsidR="00155DE7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>§ 23 lõikes 2 nimetatud dokumentide</w:t>
      </w:r>
      <w:del w:id="108" w:author="Inge Mehide - JUSTDIGI" w:date="2025-08-26T16:01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le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del w:id="109" w:author="Inge Mehide - JUSTDIGI" w:date="2025-08-26T15:58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lisaks 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 </w:t>
      </w:r>
      <w:ins w:id="110" w:author="Inge Mehide - JUSTDIGI" w:date="2025-08-26T16:03:00Z">
        <w:r w:rsidR="00B960DB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enne 2026/27. õppeaastat sõlmitud </w:t>
        </w:r>
      </w:ins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käenduslepingud või pandilepingud ja </w:t>
      </w:r>
      <w:commentRangeStart w:id="111"/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kõikide lisade </w:t>
      </w:r>
      <w:commentRangeEnd w:id="111"/>
      <w:r>
        <w:commentReference w:id="111"/>
      </w:r>
      <w:commentRangeStart w:id="112"/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>ärakirjad</w:t>
      </w:r>
      <w:commentRangeEnd w:id="112"/>
      <w:r>
        <w:commentReference w:id="112"/>
      </w:r>
      <w:del w:id="113" w:author="Inge Mehide - JUSTDIGI" w:date="2025-08-26T16:03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, mis on sõlmitud enne 2026/27. õppeaastat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commentRangeStart w:id="114"/>
      <w:ins w:id="115" w:author="Kärt Voor - JUSTDIGI" w:date="2025-09-02T15:42:00Z">
        <w:r w:rsidR="4B4DFEEF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>";</w:t>
        </w:r>
      </w:ins>
      <w:commentRangeEnd w:id="114"/>
      <w:r>
        <w:commentReference w:id="114"/>
      </w:r>
    </w:p>
    <w:p w14:paraId="5A6D0322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</w:p>
    <w:p w14:paraId="231E15C8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22)</w:t>
      </w: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16" w:name="_Hlk203473763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seadust täiendatakse §-ga 46 järgmises sõnastuses: </w:t>
      </w:r>
    </w:p>
    <w:p w14:paraId="543658BF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F76EFA" w14:textId="4C89CA3E" w:rsidR="00A14907" w:rsidRPr="009130C6" w:rsidRDefault="00A14907" w:rsidP="00A14907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commentRangeStart w:id="117"/>
      <w:r w:rsidRPr="5DA16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</w:t>
      </w:r>
      <w:del w:id="118" w:author="Inge Mehide - JUSTDIGI" w:date="2025-08-26T16:06:00Z">
        <w:r w:rsidRPr="5DA16956" w:rsidDel="00A14907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delText xml:space="preserve"> </w:delText>
        </w:r>
      </w:del>
      <w:r w:rsidRPr="5DA16956">
        <w:rPr>
          <w:rFonts w:ascii="Times New Roman" w:hAnsi="Times New Roman" w:cs="Times New Roman"/>
          <w:b/>
          <w:bCs/>
          <w:color w:val="000000" w:themeColor="text1"/>
        </w:rPr>
        <w:t xml:space="preserve">§ </w:t>
      </w:r>
      <w:r w:rsidRPr="5DA16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A71CBA" w:rsidRPr="5DA16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5DA16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bookmarkStart w:id="119" w:name="para23"/>
      <w:r w:rsidRPr="5DA16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del w:id="120" w:author="Inge Mehide - JUSTDIGI" w:date="2025-08-26T16:06:00Z">
        <w:r w:rsidRPr="5DA16956" w:rsidDel="00A14907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delText> </w:delText>
        </w:r>
      </w:del>
      <w:bookmarkEnd w:id="119"/>
      <w:r w:rsidRPr="5DA16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Seaduse </w:t>
      </w:r>
      <w:proofErr w:type="spellStart"/>
      <w:r w:rsidRPr="5DA16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järelhindamine</w:t>
      </w:r>
      <w:proofErr w:type="spellEnd"/>
    </w:p>
    <w:p w14:paraId="066953A0" w14:textId="5A98B1FF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Haridus- ja Teadusministeerium </w:t>
      </w:r>
      <w:del w:id="121" w:author="Inge Mehide - JUSTDIGI" w:date="2025-08-26T16:06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koostab </w:delText>
        </w:r>
      </w:del>
      <w:ins w:id="122" w:author="Inge Mehide - JUSTDIGI" w:date="2025-08-26T16:06:00Z">
        <w:r w:rsidR="00B643C6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teeb </w:t>
        </w:r>
      </w:ins>
      <w:ins w:id="123" w:author="Inge Mehide - JUSTDIGI" w:date="2025-08-26T16:07:00Z">
        <w:r w:rsidR="008F1CC3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koostöös Rahandusministeeriumiga </w:t>
        </w:r>
      </w:ins>
      <w:proofErr w:type="spellStart"/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>järelhindamise</w:t>
      </w:r>
      <w:proofErr w:type="spellEnd"/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del w:id="124" w:author="Inge Mehide - JUSTDIGI" w:date="2025-08-26T16:07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koostöös Rahandusministeeriumiga 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>hiljemalt 2030. aastaks</w:t>
      </w:r>
      <w:ins w:id="125" w:author="Inge Mehide - JUSTDIGI" w:date="2025-08-26T16:07:00Z">
        <w:r w:rsidR="008F1CC3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>, et</w:t>
        </w:r>
      </w:ins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hin</w:t>
      </w:r>
      <w:ins w:id="126" w:author="Inge Mehide - JUSTDIGI" w:date="2025-08-26T16:07:00Z">
        <w:r w:rsidR="002A174B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>nata</w:t>
        </w:r>
      </w:ins>
      <w:del w:id="127" w:author="Inge Mehide - JUSTDIGI" w:date="2025-08-26T16:07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damaks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ins w:id="128" w:author="Inge Mehide - JUSTDIGI" w:date="2025-08-26T16:08:00Z">
        <w:r w:rsidR="002A174B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2026. aasta </w:t>
        </w:r>
      </w:ins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septembril </w:t>
      </w:r>
      <w:del w:id="129" w:author="Inge Mehide - JUSTDIGI" w:date="2025-08-26T16:08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2026. a 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jõustunud </w:t>
      </w:r>
      <w:ins w:id="130" w:author="Inge Mehide - JUSTDIGI" w:date="2025-08-26T16:11:00Z">
        <w:r w:rsidR="00240CBD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muutmise </w:t>
        </w:r>
      </w:ins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seaduse </w:t>
      </w:r>
      <w:del w:id="131" w:author="Inge Mehide - JUSTDIGI" w:date="2025-08-26T16:11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muudatuse </w:delText>
        </w:r>
      </w:del>
      <w:r w:rsidRPr="5DA16956">
        <w:rPr>
          <w:rFonts w:ascii="Times New Roman" w:hAnsi="Times New Roman" w:cs="Times New Roman"/>
          <w:color w:val="000000" w:themeColor="text1"/>
          <w:sz w:val="24"/>
          <w:szCs w:val="24"/>
        </w:rPr>
        <w:t>rakendamise mõju ja tulemuslikkust.</w:t>
      </w:r>
      <w:commentRangeStart w:id="132"/>
      <w:ins w:id="133" w:author="Kärt Voor - JUSTDIGI" w:date="2025-09-02T15:42:00Z">
        <w:r w:rsidR="646B84CF" w:rsidRPr="5DA16956">
          <w:rPr>
            <w:rFonts w:ascii="Times New Roman" w:hAnsi="Times New Roman" w:cs="Times New Roman"/>
            <w:color w:val="000000" w:themeColor="text1"/>
            <w:sz w:val="24"/>
            <w:szCs w:val="24"/>
          </w:rPr>
          <w:t>”.</w:t>
        </w:r>
      </w:ins>
      <w:del w:id="134" w:author="Kärt Voor - JUSTDIGI" w:date="2025-09-02T15:42:00Z">
        <w:r w:rsidRPr="5DA16956" w:rsidDel="00A1490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 </w:delText>
        </w:r>
      </w:del>
      <w:commentRangeEnd w:id="132"/>
      <w:r>
        <w:commentReference w:id="132"/>
      </w:r>
      <w:commentRangeEnd w:id="117"/>
      <w:r>
        <w:commentReference w:id="117"/>
      </w:r>
      <w:commentRangeEnd w:id="65"/>
      <w:r w:rsidR="00A07232">
        <w:rPr>
          <w:rStyle w:val="Kommentaariviide"/>
        </w:rPr>
        <w:commentReference w:id="65"/>
      </w:r>
    </w:p>
    <w:bookmarkEnd w:id="116"/>
    <w:p w14:paraId="11B9DCB2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545BA7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94CD7FB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§ 2. Seaduse jõustumine</w:t>
      </w:r>
    </w:p>
    <w:p w14:paraId="34068882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AFB246" w14:textId="77777777" w:rsidR="00A14907" w:rsidRPr="009130C6" w:rsidRDefault="00A14907" w:rsidP="00A149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Käesolev seadus jõustub 2026. aasta 1. septembril.</w:t>
      </w:r>
    </w:p>
    <w:p w14:paraId="33D43ABF" w14:textId="77777777" w:rsidR="00BF6208" w:rsidRPr="009130C6" w:rsidRDefault="00BF6208" w:rsidP="005F032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11CC5D" w14:textId="77777777" w:rsidR="005F032E" w:rsidRPr="009130C6" w:rsidRDefault="005F032E" w:rsidP="00BF620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Lauri </w:t>
      </w:r>
      <w:proofErr w:type="spellStart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Hussar</w:t>
      </w:r>
      <w:proofErr w:type="spellEnd"/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CD9E04D" w14:textId="77777777" w:rsidR="005F032E" w:rsidRPr="009130C6" w:rsidRDefault="005F032E" w:rsidP="00BF620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Riigikogu esimees </w:t>
      </w:r>
    </w:p>
    <w:p w14:paraId="7D7EE5FA" w14:textId="77777777" w:rsidR="005F032E" w:rsidRPr="009130C6" w:rsidRDefault="005F032E" w:rsidP="00BF620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499957" w14:textId="77777777" w:rsidR="005F032E" w:rsidRPr="009130C6" w:rsidRDefault="005F032E" w:rsidP="00BF62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Tallinn, „…“ ……………2025. a </w:t>
      </w:r>
    </w:p>
    <w:p w14:paraId="0A8C5947" w14:textId="77777777" w:rsidR="005F032E" w:rsidRPr="009130C6" w:rsidRDefault="005F032E" w:rsidP="00BF62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___________________________________________________________________________ Algatab Vabariigi Valitsus „…“ ……………2025. a </w:t>
      </w:r>
    </w:p>
    <w:p w14:paraId="7D81E520" w14:textId="3A2EE665" w:rsidR="00D72241" w:rsidRPr="009130C6" w:rsidRDefault="005F032E" w:rsidP="00BF620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C6">
        <w:rPr>
          <w:rFonts w:ascii="Times New Roman" w:hAnsi="Times New Roman" w:cs="Times New Roman"/>
          <w:color w:val="000000" w:themeColor="text1"/>
          <w:sz w:val="24"/>
          <w:szCs w:val="24"/>
        </w:rPr>
        <w:t>(allkirjastatud digitaalselt)</w:t>
      </w:r>
    </w:p>
    <w:sectPr w:rsidR="00D72241" w:rsidRPr="009130C6" w:rsidSect="00B2421B">
      <w:footerReference w:type="default" r:id="rId14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7" w:author="Inge Mehide - JUSTDIGI" w:date="2025-08-26T13:59:00Z" w:initials="IM">
    <w:p w14:paraId="40E88783" w14:textId="77777777" w:rsidR="001B23BA" w:rsidRDefault="001B23BA" w:rsidP="001B23BA">
      <w:pPr>
        <w:pStyle w:val="Kommentaaritekst"/>
      </w:pPr>
      <w:r>
        <w:rPr>
          <w:rStyle w:val="Kommentaariviide"/>
        </w:rPr>
        <w:annotationRef/>
      </w:r>
      <w:r>
        <w:t>Lisada puuduv täht.</w:t>
      </w:r>
    </w:p>
  </w:comment>
  <w:comment w:id="12" w:author="Inge Mehide - JUSTDIGI" w:date="2025-08-26T13:59:00Z" w:initials="IM">
    <w:p w14:paraId="4E6A17B4" w14:textId="77777777" w:rsidR="001B23BA" w:rsidRDefault="001B23BA" w:rsidP="001B23BA">
      <w:pPr>
        <w:pStyle w:val="Kommentaaritekst"/>
      </w:pPr>
      <w:r>
        <w:rPr>
          <w:rStyle w:val="Kommentaariviide"/>
        </w:rPr>
        <w:annotationRef/>
      </w:r>
      <w:r>
        <w:t>Lisada semikoolon.</w:t>
      </w:r>
    </w:p>
  </w:comment>
  <w:comment w:id="15" w:author="Inge Mehide - JUSTDIGI" w:date="2025-08-26T13:59:00Z" w:initials="IM">
    <w:p w14:paraId="4BE81A6C" w14:textId="5D5A6C27" w:rsidR="001B23BA" w:rsidRDefault="001B23BA" w:rsidP="001B23BA">
      <w:pPr>
        <w:pStyle w:val="Kommentaaritekst"/>
      </w:pPr>
      <w:r>
        <w:rPr>
          <w:rStyle w:val="Kommentaariviide"/>
        </w:rPr>
        <w:annotationRef/>
      </w:r>
      <w:r>
        <w:t>Lisada puuduv täht.</w:t>
      </w:r>
    </w:p>
  </w:comment>
  <w:comment w:id="18" w:author="Inge Mehide - JUSTDIGI" w:date="2025-08-26T14:02:00Z" w:initials="IM">
    <w:p w14:paraId="1D84B1EF" w14:textId="77777777" w:rsidR="005A0924" w:rsidRDefault="000B66EF" w:rsidP="005A0924">
      <w:pPr>
        <w:pStyle w:val="Kommentaaritekst"/>
      </w:pPr>
      <w:r>
        <w:rPr>
          <w:rStyle w:val="Kommentaariviide"/>
        </w:rPr>
        <w:annotationRef/>
      </w:r>
      <w:r w:rsidR="005A0924">
        <w:t>Liigne, see on laenusaaja tasutav intress.</w:t>
      </w:r>
    </w:p>
  </w:comment>
  <w:comment w:id="22" w:author="Inge Mehide - JUSTDIGI" w:date="2025-08-26T16:26:00Z" w:initials="IM">
    <w:p w14:paraId="50FB65BC" w14:textId="77777777" w:rsidR="00B767EA" w:rsidRDefault="00012025" w:rsidP="00B767EA">
      <w:pPr>
        <w:pStyle w:val="Kommentaaritekst"/>
      </w:pPr>
      <w:r>
        <w:rPr>
          <w:rStyle w:val="Kommentaariviide"/>
        </w:rPr>
        <w:annotationRef/>
      </w:r>
      <w:r w:rsidR="00B767EA">
        <w:t xml:space="preserve">Sõnastusettepanek, et vältida  lugemist raskendavat valeseost </w:t>
      </w:r>
      <w:r w:rsidR="00B767EA">
        <w:rPr>
          <w:i/>
          <w:iCs/>
        </w:rPr>
        <w:t>lõikes sätestatud riigile</w:t>
      </w:r>
      <w:r w:rsidR="00B767EA">
        <w:t>.</w:t>
      </w:r>
    </w:p>
  </w:comment>
  <w:comment w:id="25" w:author="Inge Mehide - JUSTDIGI" w:date="2025-08-26T14:07:00Z" w:initials="IM">
    <w:p w14:paraId="18A962B0" w14:textId="16520E8D" w:rsidR="000C202D" w:rsidRDefault="000C202D" w:rsidP="000C202D">
      <w:pPr>
        <w:pStyle w:val="Kommentaaritekst"/>
      </w:pPr>
      <w:r>
        <w:rPr>
          <w:rStyle w:val="Kommentaariviide"/>
        </w:rPr>
        <w:annotationRef/>
      </w:r>
      <w:r>
        <w:t>Lisada täht.</w:t>
      </w:r>
    </w:p>
  </w:comment>
  <w:comment w:id="27" w:author="Inge Mehide - JUSTDIGI" w:date="2025-08-26T14:06:00Z" w:initials="IM">
    <w:p w14:paraId="224A08B4" w14:textId="1C2D4642" w:rsidR="008A509A" w:rsidRDefault="008A509A" w:rsidP="008A509A">
      <w:pPr>
        <w:pStyle w:val="Kommentaaritekst"/>
      </w:pPr>
      <w:r>
        <w:rPr>
          <w:rStyle w:val="Kommentaariviide"/>
        </w:rPr>
        <w:annotationRef/>
      </w:r>
      <w:r>
        <w:t>Kustutada.</w:t>
      </w:r>
    </w:p>
  </w:comment>
  <w:comment w:id="29" w:author="Inge Mehide - JUSTDIGI" w:date="2025-08-26T14:08:00Z" w:initials="IM">
    <w:p w14:paraId="64A7B36C" w14:textId="77777777" w:rsidR="008C5650" w:rsidRDefault="008C5650" w:rsidP="008C5650">
      <w:pPr>
        <w:pStyle w:val="Kommentaaritekst"/>
      </w:pPr>
      <w:r>
        <w:rPr>
          <w:rStyle w:val="Kommentaariviide"/>
        </w:rPr>
        <w:annotationRef/>
      </w:r>
      <w:r>
        <w:t>Täht kustutada.</w:t>
      </w:r>
    </w:p>
  </w:comment>
  <w:comment w:id="31" w:author="Inge Mehide - JUSTDIGI" w:date="2025-08-26T14:15:00Z" w:initials="IM">
    <w:p w14:paraId="4038189D" w14:textId="77777777" w:rsidR="00392BC0" w:rsidRDefault="00392BC0" w:rsidP="00392BC0">
      <w:pPr>
        <w:pStyle w:val="Kommentaaritekst"/>
      </w:pPr>
      <w:r>
        <w:rPr>
          <w:rStyle w:val="Kommentaariviide"/>
        </w:rPr>
        <w:annotationRef/>
      </w:r>
      <w:r>
        <w:t xml:space="preserve">Eelistada parandatud sõnastust, aga kui tingimata soovitakse sõnastada </w:t>
      </w:r>
      <w:r>
        <w:rPr>
          <w:i/>
          <w:iCs/>
        </w:rPr>
        <w:t>kui ta</w:t>
      </w:r>
      <w:r>
        <w:t xml:space="preserve">, siis peab viimase osalause sõnastama </w:t>
      </w:r>
      <w:r>
        <w:rPr>
          <w:i/>
          <w:iCs/>
        </w:rPr>
        <w:t xml:space="preserve">või </w:t>
      </w:r>
      <w:r>
        <w:rPr>
          <w:i/>
          <w:iCs/>
          <w:u w:val="single"/>
        </w:rPr>
        <w:t xml:space="preserve">tema </w:t>
      </w:r>
      <w:r>
        <w:rPr>
          <w:i/>
          <w:iCs/>
        </w:rPr>
        <w:t>kohta on</w:t>
      </w:r>
      <w:r>
        <w:t>.</w:t>
      </w:r>
    </w:p>
  </w:comment>
  <w:comment w:id="34" w:author="Inge Mehide - JUSTDIGI" w:date="2025-08-26T14:58:00Z" w:initials="IM">
    <w:p w14:paraId="4DAFA893" w14:textId="77777777" w:rsidR="0011684E" w:rsidRDefault="00FE238B" w:rsidP="0011684E">
      <w:pPr>
        <w:pStyle w:val="Kommentaaritekst"/>
      </w:pPr>
      <w:r>
        <w:rPr>
          <w:rStyle w:val="Kommentaariviide"/>
        </w:rPr>
        <w:annotationRef/>
      </w:r>
      <w:r w:rsidR="0011684E">
        <w:t>Kui punktis 17 nimetatakse tekstiosaks sõnu koos komaga, siis tuleks ka sõnu koos arvuga tekstiosaks nimetada.</w:t>
      </w:r>
    </w:p>
  </w:comment>
  <w:comment w:id="57" w:author="Inge Mehide - JUSTDIGI" w:date="2025-08-26T14:42:00Z" w:initials="IM">
    <w:p w14:paraId="12FCD2FB" w14:textId="1442925C" w:rsidR="00E60855" w:rsidRDefault="00113F93" w:rsidP="00E60855">
      <w:pPr>
        <w:pStyle w:val="Kommentaaritekst"/>
      </w:pPr>
      <w:r>
        <w:rPr>
          <w:rStyle w:val="Kommentaariviide"/>
        </w:rPr>
        <w:annotationRef/>
      </w:r>
      <w:r w:rsidR="00E60855">
        <w:t xml:space="preserve">Lause ei ole arusaadav. Korrektne lause võiks olla selline: </w:t>
      </w:r>
      <w:r w:rsidR="00E60855">
        <w:rPr>
          <w:i/>
          <w:iCs/>
          <w:color w:val="000000"/>
        </w:rPr>
        <w:t>Kui kokku on lepitud uues maksegraafikus, maksab laenusaaja riigile käesoleva seaduse § 16 lõikes 5 nimetatud intressi riigi poolt krediidiasutusele tasutud laenusumma tagastamata jäägilt.</w:t>
      </w:r>
    </w:p>
  </w:comment>
  <w:comment w:id="59" w:author="Inge Mehide - JUSTDIGI" w:date="2025-08-26T14:54:00Z" w:initials="IM">
    <w:p w14:paraId="1B805DCE" w14:textId="77777777" w:rsidR="00F04527" w:rsidRDefault="00F04527" w:rsidP="00F04527">
      <w:pPr>
        <w:pStyle w:val="Kommentaaritekst"/>
      </w:pPr>
      <w:r>
        <w:rPr>
          <w:rStyle w:val="Kommentaariviide"/>
        </w:rPr>
        <w:annotationRef/>
      </w:r>
      <w:r>
        <w:t>Lisada puuduv täht.</w:t>
      </w:r>
    </w:p>
  </w:comment>
  <w:comment w:id="62" w:author="Inge Mehide - JUSTDIGI" w:date="2025-08-26T15:11:00Z" w:initials="IM">
    <w:p w14:paraId="61EF8416" w14:textId="77777777" w:rsidR="00822952" w:rsidRDefault="00822952" w:rsidP="00822952">
      <w:pPr>
        <w:pStyle w:val="Kommentaaritekst"/>
      </w:pPr>
      <w:r>
        <w:rPr>
          <w:rStyle w:val="Kommentaariviide"/>
        </w:rPr>
        <w:annotationRef/>
      </w:r>
      <w:r>
        <w:t>Lisada täht.</w:t>
      </w:r>
    </w:p>
  </w:comment>
  <w:comment w:id="104" w:author="Inge Mehide - JUSTDIGI" w:date="2025-08-26T15:57:00Z" w:initials="IM">
    <w:p w14:paraId="26B3F0E1" w14:textId="77777777" w:rsidR="006E295B" w:rsidRDefault="006E295B" w:rsidP="006E295B">
      <w:pPr>
        <w:pStyle w:val="Kommentaaritekst"/>
      </w:pPr>
      <w:r>
        <w:rPr>
          <w:rStyle w:val="Kommentaariviide"/>
        </w:rPr>
        <w:annotationRef/>
      </w:r>
      <w:r>
        <w:t>Siin ei ole selge, millisest taotlusest on jutt, tuleks kasvõi öelda, et asjaomasele taotlusele.</w:t>
      </w:r>
    </w:p>
  </w:comment>
  <w:comment w:id="111" w:author="Inge Mehide - JUSTDIGI" w:date="2025-08-26T16:05:00Z" w:initials="IM">
    <w:p w14:paraId="31ADEF08" w14:textId="77777777" w:rsidR="007F5B28" w:rsidRDefault="00B643C6" w:rsidP="007F5B28">
      <w:pPr>
        <w:pStyle w:val="Kommentaaritekst"/>
      </w:pPr>
      <w:r>
        <w:rPr>
          <w:rStyle w:val="Kommentaariviide"/>
        </w:rPr>
        <w:annotationRef/>
      </w:r>
      <w:r w:rsidR="007F5B28">
        <w:t xml:space="preserve">Ei ole arusaadav, mille lisadest on juttu. Kui lepingute lisadest, siis sõnastada: </w:t>
      </w:r>
      <w:r w:rsidR="007F5B28">
        <w:rPr>
          <w:i/>
          <w:iCs/>
          <w:u w:val="single"/>
        </w:rPr>
        <w:t xml:space="preserve">nende </w:t>
      </w:r>
      <w:r w:rsidR="007F5B28">
        <w:rPr>
          <w:i/>
          <w:iCs/>
        </w:rPr>
        <w:t>kõikide lisade ärakirjad</w:t>
      </w:r>
      <w:r w:rsidR="007F5B28">
        <w:t>.</w:t>
      </w:r>
    </w:p>
  </w:comment>
  <w:comment w:id="112" w:author="Inge Mehide - JUSTDIGI" w:date="2025-08-26T16:03:00Z" w:initials="IM">
    <w:p w14:paraId="78DA6ADC" w14:textId="48CAC9D5" w:rsidR="00B960DB" w:rsidRDefault="00B960DB" w:rsidP="00B960DB">
      <w:pPr>
        <w:pStyle w:val="Kommentaaritekst"/>
      </w:pPr>
      <w:r>
        <w:rPr>
          <w:rStyle w:val="Kommentaariviide"/>
        </w:rPr>
        <w:annotationRef/>
      </w:r>
      <w:r>
        <w:t>Ärakirju ilmselt ei sõlmita ehk tekkis valeseos.</w:t>
      </w:r>
    </w:p>
  </w:comment>
  <w:comment w:id="114" w:author="Kärt Voor - JUSTDIGI" w:date="2025-09-02T18:42:00Z" w:initials="KJ">
    <w:p w14:paraId="152BEF2C" w14:textId="63C92549" w:rsidR="00A07232" w:rsidRDefault="00A07232">
      <w:r>
        <w:annotationRef/>
      </w:r>
      <w:r w:rsidRPr="76177003">
        <w:t>Muutmispunkt lõpeb jutumärkide ja semikooloniga.</w:t>
      </w:r>
    </w:p>
  </w:comment>
  <w:comment w:id="132" w:author="Kärt Voor - JUSTDIGI" w:date="2025-09-02T18:43:00Z" w:initials="KJ">
    <w:p w14:paraId="27E1846B" w14:textId="01BC0428" w:rsidR="00A07232" w:rsidRDefault="00A07232">
      <w:r>
        <w:annotationRef/>
      </w:r>
      <w:r w:rsidRPr="63ADB58E">
        <w:t>EN paragrahvi viimane punkt lõpeb jutumärkide ja punktiga.</w:t>
      </w:r>
    </w:p>
  </w:comment>
  <w:comment w:id="117" w:author="Kärt Voor - JUSTDIGI" w:date="2025-09-02T18:48:00Z" w:initials="KJ">
    <w:p w14:paraId="04C21E7E" w14:textId="547069EF" w:rsidR="00A07232" w:rsidRDefault="00A07232">
      <w:r>
        <w:annotationRef/>
      </w:r>
      <w:r w:rsidRPr="40FE22EE">
        <w:t>Õigusakti mõjude järelhindamise normi sõnastamisel kasutatakse trafaretset sõnastust, mis on nähtav JDM koostatud järelhindamise korraldamise juhendist. Palume järelhindamise normi loomisel juhendist lähtuda ja EN täpsustada.</w:t>
      </w:r>
    </w:p>
    <w:p w14:paraId="08EF178A" w14:textId="0CEE2223" w:rsidR="00A07232" w:rsidRDefault="00A07232"/>
    <w:p w14:paraId="74F8048A" w14:textId="7B7F035C" w:rsidR="00A07232" w:rsidRDefault="00A07232">
      <w:r w:rsidRPr="6C443E86">
        <w:t>https://www.justdigi.ee/oigusloome-arendamine/hea-oigusloome-ja-normitehnika/oigustloovate-aktide-mojude-hindamine</w:t>
      </w:r>
    </w:p>
  </w:comment>
  <w:comment w:id="65" w:author="Kärt Voor - JUSTDIGI" w:date="2025-09-03T19:05:00Z" w:initials="KV">
    <w:p w14:paraId="4C0665C4" w14:textId="77777777" w:rsidR="00A07232" w:rsidRDefault="00A07232" w:rsidP="00A07232">
      <w:pPr>
        <w:pStyle w:val="Kommentaaritekst"/>
      </w:pPr>
      <w:r>
        <w:rPr>
          <w:rStyle w:val="Kommentaariviide"/>
        </w:rPr>
        <w:annotationRef/>
      </w:r>
      <w:r>
        <w:t>Kuigi kehtivas ÕÕS-s on osad rakendussätted pärast jõustumissätet, siis selline paigutus ei ole õige, sest jõustumissäte on alati viimane säte. Seetõttu teeme ettepaneku paigutada lisatavad rakendussätted enne jõustumisnormi ehk enne §-i 40.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0E88783" w15:done="0"/>
  <w15:commentEx w15:paraId="4E6A17B4" w15:done="0"/>
  <w15:commentEx w15:paraId="4BE81A6C" w15:done="0"/>
  <w15:commentEx w15:paraId="1D84B1EF" w15:done="0"/>
  <w15:commentEx w15:paraId="50FB65BC" w15:done="0"/>
  <w15:commentEx w15:paraId="18A962B0" w15:done="0"/>
  <w15:commentEx w15:paraId="224A08B4" w15:done="0"/>
  <w15:commentEx w15:paraId="64A7B36C" w15:done="0"/>
  <w15:commentEx w15:paraId="4038189D" w15:done="0"/>
  <w15:commentEx w15:paraId="4DAFA893" w15:done="0"/>
  <w15:commentEx w15:paraId="12FCD2FB" w15:done="0"/>
  <w15:commentEx w15:paraId="1B805DCE" w15:done="0"/>
  <w15:commentEx w15:paraId="61EF8416" w15:done="0"/>
  <w15:commentEx w15:paraId="26B3F0E1" w15:done="0"/>
  <w15:commentEx w15:paraId="31ADEF08" w15:done="0"/>
  <w15:commentEx w15:paraId="78DA6ADC" w15:done="0"/>
  <w15:commentEx w15:paraId="152BEF2C" w15:done="0"/>
  <w15:commentEx w15:paraId="27E1846B" w15:done="0"/>
  <w15:commentEx w15:paraId="74F8048A" w15:done="0"/>
  <w15:commentEx w15:paraId="4C0665C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1DBE76D" w16cex:dateUtc="2025-08-26T10:59:00Z"/>
  <w16cex:commentExtensible w16cex:durableId="4762FE3B" w16cex:dateUtc="2025-08-26T10:59:00Z"/>
  <w16cex:commentExtensible w16cex:durableId="2E4F9516" w16cex:dateUtc="2025-08-26T10:59:00Z"/>
  <w16cex:commentExtensible w16cex:durableId="53C8EE07" w16cex:dateUtc="2025-08-26T11:02:00Z"/>
  <w16cex:commentExtensible w16cex:durableId="520BF212" w16cex:dateUtc="2025-08-26T13:26:00Z"/>
  <w16cex:commentExtensible w16cex:durableId="736A2713" w16cex:dateUtc="2025-08-26T11:07:00Z"/>
  <w16cex:commentExtensible w16cex:durableId="0BBD3178" w16cex:dateUtc="2025-08-26T11:06:00Z"/>
  <w16cex:commentExtensible w16cex:durableId="4EAC870E" w16cex:dateUtc="2025-08-26T11:08:00Z"/>
  <w16cex:commentExtensible w16cex:durableId="47A3EF96" w16cex:dateUtc="2025-08-26T11:15:00Z"/>
  <w16cex:commentExtensible w16cex:durableId="518241FB" w16cex:dateUtc="2025-08-26T11:58:00Z"/>
  <w16cex:commentExtensible w16cex:durableId="710DAB35" w16cex:dateUtc="2025-08-26T11:42:00Z"/>
  <w16cex:commentExtensible w16cex:durableId="63CC8B8D" w16cex:dateUtc="2025-08-26T11:54:00Z"/>
  <w16cex:commentExtensible w16cex:durableId="1DE027F3" w16cex:dateUtc="2025-08-26T12:11:00Z"/>
  <w16cex:commentExtensible w16cex:durableId="6D2888F7" w16cex:dateUtc="2025-08-26T12:57:00Z"/>
  <w16cex:commentExtensible w16cex:durableId="0C39B843" w16cex:dateUtc="2025-08-26T13:05:00Z"/>
  <w16cex:commentExtensible w16cex:durableId="2D1A5F4C" w16cex:dateUtc="2025-08-26T13:03:00Z"/>
  <w16cex:commentExtensible w16cex:durableId="62ECDF3B" w16cex:dateUtc="2025-09-02T15:42:00Z"/>
  <w16cex:commentExtensible w16cex:durableId="031FB879" w16cex:dateUtc="2025-09-02T15:43:00Z"/>
  <w16cex:commentExtensible w16cex:durableId="433007A0" w16cex:dateUtc="2025-09-02T15:48:00Z"/>
  <w16cex:commentExtensible w16cex:durableId="03FBFA19" w16cex:dateUtc="2025-09-03T1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0E88783" w16cid:durableId="31DBE76D"/>
  <w16cid:commentId w16cid:paraId="4E6A17B4" w16cid:durableId="4762FE3B"/>
  <w16cid:commentId w16cid:paraId="4BE81A6C" w16cid:durableId="2E4F9516"/>
  <w16cid:commentId w16cid:paraId="1D84B1EF" w16cid:durableId="53C8EE07"/>
  <w16cid:commentId w16cid:paraId="50FB65BC" w16cid:durableId="520BF212"/>
  <w16cid:commentId w16cid:paraId="18A962B0" w16cid:durableId="736A2713"/>
  <w16cid:commentId w16cid:paraId="224A08B4" w16cid:durableId="0BBD3178"/>
  <w16cid:commentId w16cid:paraId="64A7B36C" w16cid:durableId="4EAC870E"/>
  <w16cid:commentId w16cid:paraId="4038189D" w16cid:durableId="47A3EF96"/>
  <w16cid:commentId w16cid:paraId="4DAFA893" w16cid:durableId="518241FB"/>
  <w16cid:commentId w16cid:paraId="12FCD2FB" w16cid:durableId="710DAB35"/>
  <w16cid:commentId w16cid:paraId="1B805DCE" w16cid:durableId="63CC8B8D"/>
  <w16cid:commentId w16cid:paraId="61EF8416" w16cid:durableId="1DE027F3"/>
  <w16cid:commentId w16cid:paraId="26B3F0E1" w16cid:durableId="6D2888F7"/>
  <w16cid:commentId w16cid:paraId="31ADEF08" w16cid:durableId="0C39B843"/>
  <w16cid:commentId w16cid:paraId="78DA6ADC" w16cid:durableId="2D1A5F4C"/>
  <w16cid:commentId w16cid:paraId="152BEF2C" w16cid:durableId="62ECDF3B"/>
  <w16cid:commentId w16cid:paraId="27E1846B" w16cid:durableId="031FB879"/>
  <w16cid:commentId w16cid:paraId="74F8048A" w16cid:durableId="433007A0"/>
  <w16cid:commentId w16cid:paraId="4C0665C4" w16cid:durableId="03FBFA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1FA90" w14:textId="77777777" w:rsidR="008224EE" w:rsidRDefault="008224EE" w:rsidP="008224EE">
      <w:pPr>
        <w:spacing w:after="0" w:line="240" w:lineRule="auto"/>
      </w:pPr>
      <w:r>
        <w:separator/>
      </w:r>
    </w:p>
  </w:endnote>
  <w:endnote w:type="continuationSeparator" w:id="0">
    <w:p w14:paraId="67038A6E" w14:textId="77777777" w:rsidR="008224EE" w:rsidRDefault="008224EE" w:rsidP="0082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7286958"/>
      <w:docPartObj>
        <w:docPartGallery w:val="Page Numbers (Bottom of Page)"/>
        <w:docPartUnique/>
      </w:docPartObj>
    </w:sdtPr>
    <w:sdtEndPr/>
    <w:sdtContent>
      <w:p w14:paraId="51DF2676" w14:textId="5D33E0A0" w:rsidR="008224EE" w:rsidRDefault="008224EE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B08DC4" w14:textId="77777777" w:rsidR="008224EE" w:rsidRDefault="008224E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6B1FF" w14:textId="77777777" w:rsidR="008224EE" w:rsidRDefault="008224EE" w:rsidP="008224EE">
      <w:pPr>
        <w:spacing w:after="0" w:line="240" w:lineRule="auto"/>
      </w:pPr>
      <w:r>
        <w:separator/>
      </w:r>
    </w:p>
  </w:footnote>
  <w:footnote w:type="continuationSeparator" w:id="0">
    <w:p w14:paraId="0000D168" w14:textId="77777777" w:rsidR="008224EE" w:rsidRDefault="008224EE" w:rsidP="008224EE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nge Mehide - JUSTDIGI">
    <w15:presenceInfo w15:providerId="AD" w15:userId="S::inge.mehide@justdigi.ee::1eca034a-f563-49f5-9c71-9e46c56faaec"/>
  </w15:person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00"/>
    <w:rsid w:val="00001EA8"/>
    <w:rsid w:val="00012025"/>
    <w:rsid w:val="0002111F"/>
    <w:rsid w:val="00025535"/>
    <w:rsid w:val="00030279"/>
    <w:rsid w:val="000320AD"/>
    <w:rsid w:val="00043984"/>
    <w:rsid w:val="00043D63"/>
    <w:rsid w:val="00052C60"/>
    <w:rsid w:val="00054081"/>
    <w:rsid w:val="00060876"/>
    <w:rsid w:val="000623C5"/>
    <w:rsid w:val="00065CC1"/>
    <w:rsid w:val="000721C3"/>
    <w:rsid w:val="000744A1"/>
    <w:rsid w:val="000B66EF"/>
    <w:rsid w:val="000C202D"/>
    <w:rsid w:val="000F1D13"/>
    <w:rsid w:val="000F5524"/>
    <w:rsid w:val="00105DC2"/>
    <w:rsid w:val="00113F93"/>
    <w:rsid w:val="0011684E"/>
    <w:rsid w:val="00120B76"/>
    <w:rsid w:val="00126AB5"/>
    <w:rsid w:val="001446E7"/>
    <w:rsid w:val="00146F26"/>
    <w:rsid w:val="00155DE7"/>
    <w:rsid w:val="0016318C"/>
    <w:rsid w:val="0017508E"/>
    <w:rsid w:val="00184B8B"/>
    <w:rsid w:val="00190532"/>
    <w:rsid w:val="001971FB"/>
    <w:rsid w:val="001B23BA"/>
    <w:rsid w:val="001B76D0"/>
    <w:rsid w:val="001D0B64"/>
    <w:rsid w:val="00201C6E"/>
    <w:rsid w:val="0021193E"/>
    <w:rsid w:val="002163D1"/>
    <w:rsid w:val="00224C00"/>
    <w:rsid w:val="00240CBD"/>
    <w:rsid w:val="00256CB0"/>
    <w:rsid w:val="00256F6C"/>
    <w:rsid w:val="00257413"/>
    <w:rsid w:val="00270EDD"/>
    <w:rsid w:val="002A174B"/>
    <w:rsid w:val="002C6DA3"/>
    <w:rsid w:val="002D3EAB"/>
    <w:rsid w:val="002D4860"/>
    <w:rsid w:val="002F5747"/>
    <w:rsid w:val="003034AD"/>
    <w:rsid w:val="00365ACF"/>
    <w:rsid w:val="00371720"/>
    <w:rsid w:val="0037596E"/>
    <w:rsid w:val="00392BC0"/>
    <w:rsid w:val="003943AE"/>
    <w:rsid w:val="003A2BF7"/>
    <w:rsid w:val="003A647C"/>
    <w:rsid w:val="003C24D3"/>
    <w:rsid w:val="003F42E5"/>
    <w:rsid w:val="00404CBC"/>
    <w:rsid w:val="004247A4"/>
    <w:rsid w:val="0045266C"/>
    <w:rsid w:val="00454598"/>
    <w:rsid w:val="00470D89"/>
    <w:rsid w:val="00482729"/>
    <w:rsid w:val="00487251"/>
    <w:rsid w:val="004E2E29"/>
    <w:rsid w:val="004F5024"/>
    <w:rsid w:val="00550EDA"/>
    <w:rsid w:val="0057247F"/>
    <w:rsid w:val="00581BDB"/>
    <w:rsid w:val="00587857"/>
    <w:rsid w:val="005956BB"/>
    <w:rsid w:val="00596104"/>
    <w:rsid w:val="005A0924"/>
    <w:rsid w:val="005B7754"/>
    <w:rsid w:val="005C2B7E"/>
    <w:rsid w:val="005E0280"/>
    <w:rsid w:val="005E3182"/>
    <w:rsid w:val="005F032E"/>
    <w:rsid w:val="00600E97"/>
    <w:rsid w:val="006047AF"/>
    <w:rsid w:val="00644013"/>
    <w:rsid w:val="006665C1"/>
    <w:rsid w:val="00685E9A"/>
    <w:rsid w:val="006869D4"/>
    <w:rsid w:val="00690A50"/>
    <w:rsid w:val="006A01AF"/>
    <w:rsid w:val="006B02EB"/>
    <w:rsid w:val="006B073F"/>
    <w:rsid w:val="006C7B1B"/>
    <w:rsid w:val="006E295B"/>
    <w:rsid w:val="00701DC9"/>
    <w:rsid w:val="0070646D"/>
    <w:rsid w:val="00722233"/>
    <w:rsid w:val="00735E4B"/>
    <w:rsid w:val="007367D1"/>
    <w:rsid w:val="0074347F"/>
    <w:rsid w:val="00750110"/>
    <w:rsid w:val="00767045"/>
    <w:rsid w:val="007C0D34"/>
    <w:rsid w:val="007C2731"/>
    <w:rsid w:val="007D5CC0"/>
    <w:rsid w:val="007E0791"/>
    <w:rsid w:val="007E3B63"/>
    <w:rsid w:val="007F5B28"/>
    <w:rsid w:val="00800C7F"/>
    <w:rsid w:val="00801F5F"/>
    <w:rsid w:val="00806EC8"/>
    <w:rsid w:val="00813B81"/>
    <w:rsid w:val="008224EE"/>
    <w:rsid w:val="00822952"/>
    <w:rsid w:val="00826DFD"/>
    <w:rsid w:val="00827670"/>
    <w:rsid w:val="00834071"/>
    <w:rsid w:val="008A1483"/>
    <w:rsid w:val="008A509A"/>
    <w:rsid w:val="008A5EBC"/>
    <w:rsid w:val="008A624A"/>
    <w:rsid w:val="008C001A"/>
    <w:rsid w:val="008C5650"/>
    <w:rsid w:val="008E244D"/>
    <w:rsid w:val="008F1CC3"/>
    <w:rsid w:val="008F5BBE"/>
    <w:rsid w:val="009130C6"/>
    <w:rsid w:val="00916C25"/>
    <w:rsid w:val="00932400"/>
    <w:rsid w:val="00932E99"/>
    <w:rsid w:val="00934609"/>
    <w:rsid w:val="0095048A"/>
    <w:rsid w:val="009507B9"/>
    <w:rsid w:val="009549DD"/>
    <w:rsid w:val="00955731"/>
    <w:rsid w:val="0096701A"/>
    <w:rsid w:val="00967CD4"/>
    <w:rsid w:val="00981874"/>
    <w:rsid w:val="0098287D"/>
    <w:rsid w:val="00985A61"/>
    <w:rsid w:val="009B6760"/>
    <w:rsid w:val="009B752D"/>
    <w:rsid w:val="00A05956"/>
    <w:rsid w:val="00A07232"/>
    <w:rsid w:val="00A10BE8"/>
    <w:rsid w:val="00A14907"/>
    <w:rsid w:val="00A211BC"/>
    <w:rsid w:val="00A71CBA"/>
    <w:rsid w:val="00AA3199"/>
    <w:rsid w:val="00AB7C91"/>
    <w:rsid w:val="00AC7E62"/>
    <w:rsid w:val="00AE5D27"/>
    <w:rsid w:val="00B030CC"/>
    <w:rsid w:val="00B2421B"/>
    <w:rsid w:val="00B244B7"/>
    <w:rsid w:val="00B41962"/>
    <w:rsid w:val="00B53C67"/>
    <w:rsid w:val="00B55725"/>
    <w:rsid w:val="00B55A59"/>
    <w:rsid w:val="00B643C6"/>
    <w:rsid w:val="00B767EA"/>
    <w:rsid w:val="00B813F0"/>
    <w:rsid w:val="00B833C9"/>
    <w:rsid w:val="00B960DB"/>
    <w:rsid w:val="00BA2DA9"/>
    <w:rsid w:val="00BA3498"/>
    <w:rsid w:val="00BD29F3"/>
    <w:rsid w:val="00BD3718"/>
    <w:rsid w:val="00BF6208"/>
    <w:rsid w:val="00C01C10"/>
    <w:rsid w:val="00C078AD"/>
    <w:rsid w:val="00C12D72"/>
    <w:rsid w:val="00C657A6"/>
    <w:rsid w:val="00C82D08"/>
    <w:rsid w:val="00C83F9A"/>
    <w:rsid w:val="00C93E39"/>
    <w:rsid w:val="00CA61EB"/>
    <w:rsid w:val="00CC064A"/>
    <w:rsid w:val="00CE0A93"/>
    <w:rsid w:val="00D17567"/>
    <w:rsid w:val="00D212F9"/>
    <w:rsid w:val="00D3111D"/>
    <w:rsid w:val="00D373EB"/>
    <w:rsid w:val="00D529B5"/>
    <w:rsid w:val="00D72241"/>
    <w:rsid w:val="00D740C0"/>
    <w:rsid w:val="00D82670"/>
    <w:rsid w:val="00DB6C5A"/>
    <w:rsid w:val="00DC0874"/>
    <w:rsid w:val="00DE2500"/>
    <w:rsid w:val="00DE724C"/>
    <w:rsid w:val="00E04BDC"/>
    <w:rsid w:val="00E2178A"/>
    <w:rsid w:val="00E22F5F"/>
    <w:rsid w:val="00E430B2"/>
    <w:rsid w:val="00E60855"/>
    <w:rsid w:val="00E62E53"/>
    <w:rsid w:val="00E67491"/>
    <w:rsid w:val="00E83AEB"/>
    <w:rsid w:val="00E942BF"/>
    <w:rsid w:val="00EB6601"/>
    <w:rsid w:val="00EE1B82"/>
    <w:rsid w:val="00EE5026"/>
    <w:rsid w:val="00EE677F"/>
    <w:rsid w:val="00EF3FA1"/>
    <w:rsid w:val="00F00AB8"/>
    <w:rsid w:val="00F01287"/>
    <w:rsid w:val="00F04527"/>
    <w:rsid w:val="00F22B8D"/>
    <w:rsid w:val="00F25565"/>
    <w:rsid w:val="00F3306A"/>
    <w:rsid w:val="00F61B84"/>
    <w:rsid w:val="00F80C98"/>
    <w:rsid w:val="00F822C5"/>
    <w:rsid w:val="00FD35FC"/>
    <w:rsid w:val="00FE238B"/>
    <w:rsid w:val="00FF171D"/>
    <w:rsid w:val="00FF1D1C"/>
    <w:rsid w:val="00FF35F4"/>
    <w:rsid w:val="0C50D2C6"/>
    <w:rsid w:val="3DF7BE5E"/>
    <w:rsid w:val="473E4F15"/>
    <w:rsid w:val="4B4DFEEF"/>
    <w:rsid w:val="5DA16956"/>
    <w:rsid w:val="646B84CF"/>
    <w:rsid w:val="76D68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65C1"/>
  <w15:chartTrackingRefBased/>
  <w15:docId w15:val="{EE1CB367-AF4F-4076-95CF-02937FE3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367D1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A647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A647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2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24EE"/>
  </w:style>
  <w:style w:type="paragraph" w:styleId="Jalus">
    <w:name w:val="footer"/>
    <w:basedOn w:val="Normaallaad"/>
    <w:link w:val="JalusMrk"/>
    <w:uiPriority w:val="99"/>
    <w:unhideWhenUsed/>
    <w:rsid w:val="0082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224EE"/>
  </w:style>
  <w:style w:type="paragraph" w:styleId="Normaallaadveeb">
    <w:name w:val="Normal (Web)"/>
    <w:basedOn w:val="Normaallaad"/>
    <w:uiPriority w:val="99"/>
    <w:semiHidden/>
    <w:unhideWhenUsed/>
    <w:rsid w:val="008A5EBC"/>
    <w:rPr>
      <w:rFonts w:ascii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146F26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E6749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6749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6749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749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74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1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>
  <documentManagement xmlns:xsi="http://www.w3.org/2001/XMLSchema-instance"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BE77-4AAD-4E05-A0A8-44FADA608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42D579-6FCA-4E7C-A549-773EA94C212D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c8ae1d7c-2bd3-44b1-9ec8-2a84712b19ec"/>
    <ds:schemaRef ds:uri="http://schemas.microsoft.com/office/infopath/2007/PartnerControls"/>
    <ds:schemaRef ds:uri="e293f50e-b80d-400a-80a1-6226c80ebbb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5F609B-473A-48AD-8044-8CF9E96198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81754D-827E-4911-B889-1E6E282B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1059</Words>
  <Characters>6146</Characters>
  <Application>Microsoft Office Word</Application>
  <DocSecurity>0</DocSecurity>
  <Lines>51</Lines>
  <Paragraphs>14</Paragraphs>
  <ScaleCrop>false</ScaleCrop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Õppetoetuste ja õppelaenu seaduse muutmise seadus</dc:title>
  <dc:subject/>
  <dc:creator>Inge Mehide - JUSTDIGI</dc:creator>
  <dc:description/>
  <cp:lastModifiedBy>Kärt Voor - JUSTDIGI</cp:lastModifiedBy>
  <cp:revision>89</cp:revision>
  <dcterms:created xsi:type="dcterms:W3CDTF">2025-08-21T09:28:00Z</dcterms:created>
  <dcterms:modified xsi:type="dcterms:W3CDTF">2025-09-03T16:06:00Z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2025-08-12T08:31:48Z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a65fbce8-508f-42a0-9523-fb2a30a4e4a4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